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239" w:rsidRPr="00C1116C" w:rsidRDefault="006B32AF" w:rsidP="00C1116C">
      <w:pPr>
        <w:ind w:left="142"/>
        <w:rPr>
          <w:rFonts w:ascii="Times New Roman" w:hAnsi="Times New Roman" w:cs="Times New Roman"/>
          <w:b/>
          <w:sz w:val="20"/>
          <w:szCs w:val="20"/>
          <w:rPrChange w:id="0" w:author="Author">
            <w:rPr/>
          </w:rPrChange>
        </w:rPr>
        <w:pPrChange w:id="1" w:author="Author">
          <w:pPr/>
        </w:pPrChange>
      </w:pPr>
      <w:bookmarkStart w:id="2" w:name="_GoBack"/>
      <w:bookmarkEnd w:id="2"/>
      <w:ins w:id="3" w:author="Author">
        <w:r w:rsidRPr="00C1116C">
          <w:rPr>
            <w:rFonts w:ascii="Times New Roman" w:hAnsi="Times New Roman" w:cs="Times New Roman"/>
            <w:b/>
            <w:sz w:val="20"/>
            <w:szCs w:val="20"/>
            <w:rPrChange w:id="4" w:author="Author">
              <w:rPr/>
            </w:rPrChange>
          </w:rPr>
          <w:t>Annex II</w:t>
        </w:r>
      </w:ins>
    </w:p>
    <w:tbl>
      <w:tblPr>
        <w:tblW w:w="9214" w:type="dxa"/>
        <w:tblInd w:w="108" w:type="dxa"/>
        <w:tblLook w:val="04A0" w:firstRow="1" w:lastRow="0" w:firstColumn="1" w:lastColumn="0" w:noHBand="0" w:noVBand="1"/>
      </w:tblPr>
      <w:tblGrid>
        <w:gridCol w:w="1418"/>
        <w:gridCol w:w="2340"/>
        <w:gridCol w:w="5456"/>
        <w:tblGridChange w:id="5">
          <w:tblGrid>
            <w:gridCol w:w="108"/>
            <w:gridCol w:w="1310"/>
            <w:gridCol w:w="108"/>
            <w:gridCol w:w="2232"/>
            <w:gridCol w:w="108"/>
            <w:gridCol w:w="5348"/>
            <w:gridCol w:w="108"/>
          </w:tblGrid>
        </w:tblGridChange>
      </w:tblGrid>
      <w:tr w:rsidR="00F6780F" w:rsidRPr="00F6780F" w:rsidTr="002F78DD">
        <w:trPr>
          <w:trHeight w:val="300"/>
        </w:trPr>
        <w:tc>
          <w:tcPr>
            <w:tcW w:w="9214" w:type="dxa"/>
            <w:gridSpan w:val="3"/>
            <w:tcBorders>
              <w:top w:val="nil"/>
              <w:left w:val="nil"/>
              <w:bottom w:val="single" w:sz="4" w:space="0" w:color="auto"/>
              <w:right w:val="nil"/>
            </w:tcBorders>
            <w:shd w:val="clear" w:color="auto" w:fill="auto"/>
            <w:noWrap/>
            <w:vAlign w:val="center"/>
            <w:hideMark/>
          </w:tcPr>
          <w:p w:rsidR="00826DE2" w:rsidRPr="00F6780F" w:rsidRDefault="000822C3" w:rsidP="004A1BDC">
            <w:pPr>
              <w:spacing w:after="0" w:line="240" w:lineRule="auto"/>
              <w:rPr>
                <w:rFonts w:ascii="Times New Roman" w:eastAsia="Times New Roman" w:hAnsi="Times New Roman" w:cs="Times New Roman"/>
                <w:b/>
                <w:bCs/>
                <w:sz w:val="20"/>
                <w:szCs w:val="20"/>
                <w:lang w:eastAsia="en-GB"/>
              </w:rPr>
            </w:pPr>
            <w:bookmarkStart w:id="6" w:name="RANGE!A1:C335"/>
            <w:r w:rsidRPr="00F6780F">
              <w:rPr>
                <w:rFonts w:ascii="Times New Roman" w:eastAsia="Times New Roman" w:hAnsi="Times New Roman" w:cs="Times New Roman"/>
                <w:b/>
                <w:bCs/>
                <w:sz w:val="20"/>
                <w:szCs w:val="20"/>
                <w:lang w:eastAsia="en-GB"/>
              </w:rPr>
              <w:t>S.29.0</w:t>
            </w:r>
            <w:r w:rsidR="004A1BDC" w:rsidRPr="00F6780F">
              <w:rPr>
                <w:rFonts w:ascii="Times New Roman" w:eastAsia="Times New Roman" w:hAnsi="Times New Roman" w:cs="Times New Roman"/>
                <w:b/>
                <w:bCs/>
                <w:sz w:val="20"/>
                <w:szCs w:val="20"/>
                <w:lang w:eastAsia="en-GB"/>
              </w:rPr>
              <w:t>4</w:t>
            </w:r>
            <w:r w:rsidRPr="00F6780F">
              <w:rPr>
                <w:rFonts w:ascii="Times New Roman" w:eastAsia="Times New Roman" w:hAnsi="Times New Roman" w:cs="Times New Roman"/>
                <w:b/>
                <w:bCs/>
                <w:sz w:val="20"/>
                <w:szCs w:val="20"/>
                <w:lang w:eastAsia="en-GB"/>
              </w:rPr>
              <w:t xml:space="preserve"> </w:t>
            </w:r>
            <w:bookmarkEnd w:id="6"/>
            <w:r w:rsidR="00B75239">
              <w:rPr>
                <w:rFonts w:ascii="Times New Roman" w:eastAsia="Times New Roman" w:hAnsi="Times New Roman" w:cs="Times New Roman"/>
                <w:b/>
                <w:bCs/>
                <w:sz w:val="20"/>
                <w:szCs w:val="20"/>
                <w:lang w:eastAsia="en-GB"/>
              </w:rPr>
              <w:t xml:space="preserve">- </w:t>
            </w:r>
            <w:r w:rsidR="00826DE2" w:rsidRPr="00F6780F">
              <w:rPr>
                <w:rFonts w:ascii="Times New Roman" w:eastAsia="Times New Roman" w:hAnsi="Times New Roman" w:cs="Times New Roman"/>
                <w:b/>
                <w:bCs/>
                <w:sz w:val="20"/>
                <w:szCs w:val="20"/>
                <w:lang w:eastAsia="en-GB"/>
              </w:rPr>
              <w:t>Analysis of changes due to technical provisions</w:t>
            </w:r>
          </w:p>
          <w:p w:rsidR="00826DE2" w:rsidRPr="00F6780F" w:rsidRDefault="00826DE2" w:rsidP="004A1BDC">
            <w:pPr>
              <w:spacing w:after="0" w:line="240" w:lineRule="auto"/>
              <w:rPr>
                <w:rFonts w:ascii="Times New Roman" w:eastAsia="Times New Roman" w:hAnsi="Times New Roman" w:cs="Times New Roman"/>
                <w:b/>
                <w:bCs/>
                <w:sz w:val="20"/>
                <w:szCs w:val="20"/>
                <w:lang w:eastAsia="en-GB"/>
              </w:rPr>
            </w:pPr>
          </w:p>
          <w:p w:rsidR="00B75239" w:rsidRPr="002F78DD" w:rsidRDefault="00B75239" w:rsidP="00826DE2">
            <w:pPr>
              <w:jc w:val="both"/>
              <w:rPr>
                <w:rFonts w:ascii="Times New Roman" w:hAnsi="Times New Roman" w:cs="Times New Roman"/>
                <w:b/>
                <w:sz w:val="20"/>
                <w:szCs w:val="20"/>
              </w:rPr>
            </w:pPr>
            <w:r w:rsidRPr="002F78DD">
              <w:rPr>
                <w:rFonts w:ascii="Times New Roman" w:hAnsi="Times New Roman" w:cs="Times New Roman"/>
                <w:b/>
                <w:sz w:val="20"/>
                <w:szCs w:val="20"/>
              </w:rPr>
              <w:t>General comments:</w:t>
            </w:r>
          </w:p>
          <w:p w:rsidR="00826DE2" w:rsidRDefault="00826DE2" w:rsidP="00826DE2">
            <w:pPr>
              <w:jc w:val="both"/>
              <w:rPr>
                <w:rFonts w:ascii="Times New Roman" w:hAnsi="Times New Roman" w:cs="Times New Roman"/>
                <w:sz w:val="20"/>
                <w:szCs w:val="20"/>
              </w:rPr>
            </w:pPr>
            <w:r w:rsidRPr="00F6780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3B38A3" w:rsidRDefault="003B38A3" w:rsidP="00826DE2">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D25586" w:rsidRPr="00F6780F" w:rsidRDefault="00422836" w:rsidP="00826DE2">
            <w:pPr>
              <w:jc w:val="both"/>
              <w:rPr>
                <w:rFonts w:ascii="Times New Roman" w:hAnsi="Times New Roman" w:cs="Times New Roman"/>
                <w:sz w:val="20"/>
                <w:szCs w:val="20"/>
              </w:rPr>
            </w:pPr>
            <w:r w:rsidRPr="00F6780F">
              <w:rPr>
                <w:rFonts w:ascii="Times New Roman" w:hAnsi="Times New Roman" w:cs="Times New Roman"/>
                <w:sz w:val="20"/>
                <w:szCs w:val="20"/>
              </w:rPr>
              <w:t>This template should</w:t>
            </w:r>
            <w:r w:rsidR="00437238">
              <w:rPr>
                <w:rFonts w:ascii="Times New Roman" w:hAnsi="Times New Roman" w:cs="Times New Roman"/>
                <w:sz w:val="20"/>
                <w:szCs w:val="20"/>
              </w:rPr>
              <w:t xml:space="preserve"> shall</w:t>
            </w:r>
            <w:r w:rsidRPr="00F6780F">
              <w:rPr>
                <w:rFonts w:ascii="Times New Roman" w:hAnsi="Times New Roman" w:cs="Times New Roman"/>
                <w:sz w:val="20"/>
                <w:szCs w:val="20"/>
              </w:rPr>
              <w:t xml:space="preserve"> be completed on the basis o</w:t>
            </w:r>
            <w:r w:rsidR="00B75239">
              <w:rPr>
                <w:rFonts w:ascii="Times New Roman" w:hAnsi="Times New Roman" w:cs="Times New Roman"/>
                <w:sz w:val="20"/>
                <w:szCs w:val="20"/>
              </w:rPr>
              <w:t>f</w:t>
            </w:r>
            <w:r w:rsidRPr="00F6780F">
              <w:rPr>
                <w:rFonts w:ascii="Times New Roman" w:hAnsi="Times New Roman" w:cs="Times New Roman"/>
                <w:sz w:val="20"/>
                <w:szCs w:val="20"/>
              </w:rPr>
              <w:t xml:space="preserve"> Solvency II valuation</w:t>
            </w:r>
            <w:r w:rsidR="00B75239">
              <w:rPr>
                <w:rFonts w:ascii="Times New Roman" w:hAnsi="Times New Roman" w:cs="Times New Roman"/>
                <w:sz w:val="20"/>
                <w:szCs w:val="20"/>
              </w:rPr>
              <w:t xml:space="preserve">, i.e. </w:t>
            </w:r>
            <w:r w:rsidR="00B75239" w:rsidRPr="002F78DD">
              <w:rPr>
                <w:rFonts w:ascii="Times New Roman" w:hAnsi="Times New Roman" w:cs="Times New Roman"/>
                <w:sz w:val="20"/>
                <w:szCs w:val="20"/>
              </w:rPr>
              <w:t>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r w:rsidR="00B75239">
              <w:rPr>
                <w:rFonts w:ascii="Times New Roman" w:hAnsi="Times New Roman" w:cs="Times New Roman"/>
                <w:sz w:val="20"/>
                <w:szCs w:val="20"/>
              </w:rPr>
              <w:t>.</w:t>
            </w:r>
          </w:p>
          <w:p w:rsidR="00826DE2" w:rsidRDefault="00422836" w:rsidP="004A1BDC">
            <w:pPr>
              <w:spacing w:after="0" w:line="240" w:lineRule="auto"/>
              <w:rPr>
                <w:rFonts w:ascii="Times New Roman" w:eastAsia="Times New Roman" w:hAnsi="Times New Roman" w:cs="Times New Roman"/>
                <w:b/>
                <w:bCs/>
                <w:sz w:val="20"/>
                <w:szCs w:val="20"/>
                <w:lang w:eastAsia="en-GB"/>
              </w:rPr>
            </w:pPr>
            <w:r w:rsidRPr="00F6780F">
              <w:rPr>
                <w:rFonts w:ascii="Times New Roman" w:hAnsi="Times New Roman" w:cs="Times New Roman"/>
                <w:sz w:val="20"/>
                <w:szCs w:val="20"/>
              </w:rPr>
              <w:t xml:space="preserve">As regards the split per Lines of business for the analysis per period, LoB </w:t>
            </w:r>
            <w:r w:rsidR="00B75239">
              <w:rPr>
                <w:rFonts w:ascii="Times New Roman" w:hAnsi="Times New Roman" w:cs="Times New Roman"/>
                <w:sz w:val="20"/>
                <w:szCs w:val="20"/>
              </w:rPr>
              <w:t>shall</w:t>
            </w:r>
            <w:r w:rsidR="00B75239" w:rsidRPr="00F6780F">
              <w:rPr>
                <w:rFonts w:ascii="Times New Roman" w:hAnsi="Times New Roman" w:cs="Times New Roman"/>
                <w:sz w:val="20"/>
                <w:szCs w:val="20"/>
              </w:rPr>
              <w:t xml:space="preserve"> </w:t>
            </w:r>
            <w:r w:rsidRPr="00F6780F">
              <w:rPr>
                <w:rFonts w:ascii="Times New Roman" w:hAnsi="Times New Roman" w:cs="Times New Roman"/>
                <w:sz w:val="20"/>
                <w:szCs w:val="20"/>
              </w:rPr>
              <w:t>refer to both direct business and accepted proportional reinsurance.</w:t>
            </w:r>
          </w:p>
          <w:p w:rsidR="00B75239" w:rsidRPr="00F6780F" w:rsidRDefault="00B75239" w:rsidP="004A1BDC">
            <w:pPr>
              <w:spacing w:after="0" w:line="240" w:lineRule="auto"/>
              <w:rPr>
                <w:rFonts w:ascii="Times New Roman" w:eastAsia="Times New Roman" w:hAnsi="Times New Roman" w:cs="Times New Roman"/>
                <w:b/>
                <w:bCs/>
                <w:sz w:val="20"/>
                <w:szCs w:val="20"/>
                <w:lang w:eastAsia="en-GB"/>
              </w:rPr>
            </w:pPr>
          </w:p>
        </w:tc>
      </w:tr>
      <w:tr w:rsidR="00F6780F" w:rsidRPr="00F6780F" w:rsidTr="002F78D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r w:rsidRPr="00F6780F">
              <w:rPr>
                <w:rFonts w:ascii="Times New Roman" w:eastAsia="Times New Roman" w:hAnsi="Times New Roman" w:cs="Times New Roman"/>
                <w:b/>
                <w:bCs/>
                <w:sz w:val="20"/>
                <w:szCs w:val="20"/>
                <w:lang w:eastAsia="en-GB"/>
              </w:rPr>
              <w:t>ITEM</w:t>
            </w:r>
          </w:p>
        </w:tc>
        <w:tc>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r w:rsidRPr="00F6780F">
              <w:rPr>
                <w:rFonts w:ascii="Times New Roman" w:eastAsia="Times New Roman" w:hAnsi="Times New Roman" w:cs="Times New Roman"/>
                <w:b/>
                <w:bCs/>
                <w:sz w:val="20"/>
                <w:szCs w:val="20"/>
                <w:lang w:eastAsia="en-GB"/>
              </w:rPr>
              <w:t>INSTRUCTIONS</w:t>
            </w:r>
          </w:p>
        </w:tc>
      </w:tr>
      <w:tr w:rsidR="00F6780F" w:rsidRPr="00F6780F" w:rsidTr="002F78DD">
        <w:trPr>
          <w:trHeight w:val="21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26DE2" w:rsidRDefault="006B702D"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Z0010</w:t>
            </w:r>
          </w:p>
          <w:p w:rsidR="00B23FEE" w:rsidRPr="00F6780F" w:rsidRDefault="00B23FE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(A0A)</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826DE2" w:rsidRPr="00F6780F" w:rsidRDefault="00826DE2"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Lines of Business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826DE2" w:rsidRPr="00F6780F" w:rsidRDefault="00826DE2"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Lines of business</w:t>
            </w:r>
            <w:r w:rsidR="00DC11F5">
              <w:rPr>
                <w:rFonts w:ascii="Times New Roman" w:eastAsia="Times New Roman" w:hAnsi="Times New Roman" w:cs="Times New Roman"/>
                <w:sz w:val="20"/>
                <w:szCs w:val="20"/>
                <w:lang w:eastAsia="en-GB"/>
              </w:rPr>
              <w:t xml:space="preserve"> (LoB)</w:t>
            </w:r>
            <w:r w:rsidRPr="00F6780F">
              <w:rPr>
                <w:rFonts w:ascii="Times New Roman" w:eastAsia="Times New Roman" w:hAnsi="Times New Roman" w:cs="Times New Roman"/>
                <w:sz w:val="20"/>
                <w:szCs w:val="20"/>
                <w:lang w:eastAsia="en-GB"/>
              </w:rPr>
              <w:t xml:space="preserve"> for which a split of the analysis per period will be required.</w:t>
            </w:r>
            <w:r w:rsidR="00B75239">
              <w:rPr>
                <w:rFonts w:ascii="Times New Roman" w:eastAsia="Times New Roman" w:hAnsi="Times New Roman" w:cs="Times New Roman"/>
                <w:sz w:val="20"/>
                <w:szCs w:val="20"/>
                <w:lang w:eastAsia="en-GB"/>
              </w:rPr>
              <w:t xml:space="preserve"> The following close list shall be used: </w:t>
            </w:r>
          </w:p>
          <w:p w:rsidR="006E7150" w:rsidRPr="001D567E" w:rsidRDefault="006E7150" w:rsidP="002F78DD">
            <w:pPr>
              <w:spacing w:after="0" w:line="240" w:lineRule="auto"/>
              <w:rPr>
                <w:rFonts w:ascii="Times New Roman" w:hAnsi="Times New Roman" w:cs="Times New Roman"/>
                <w:sz w:val="20"/>
                <w:szCs w:val="20"/>
              </w:rPr>
            </w:pPr>
            <w:r w:rsidRPr="001D567E">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1D567E">
              <w:rPr>
                <w:rFonts w:ascii="Times New Roman" w:hAnsi="Times New Roman" w:cs="Times New Roman"/>
                <w:sz w:val="20"/>
                <w:szCs w:val="20"/>
              </w:rPr>
              <w:t>Medical expense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1D567E">
              <w:rPr>
                <w:rFonts w:ascii="Times New Roman" w:hAnsi="Times New Roman" w:cs="Times New Roman"/>
                <w:sz w:val="20"/>
                <w:szCs w:val="20"/>
              </w:rPr>
              <w:t>Income protection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3</w:t>
            </w:r>
            <w:r>
              <w:rPr>
                <w:rFonts w:ascii="Times New Roman" w:hAnsi="Times New Roman" w:cs="Times New Roman"/>
                <w:sz w:val="20"/>
                <w:szCs w:val="20"/>
              </w:rPr>
              <w:t xml:space="preserve"> - </w:t>
            </w:r>
            <w:r w:rsidRPr="001D567E">
              <w:rPr>
                <w:rFonts w:ascii="Times New Roman" w:hAnsi="Times New Roman" w:cs="Times New Roman"/>
                <w:sz w:val="20"/>
                <w:szCs w:val="20"/>
              </w:rPr>
              <w:t>Workers' compensation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4</w:t>
            </w:r>
            <w:r>
              <w:rPr>
                <w:rFonts w:ascii="Times New Roman" w:hAnsi="Times New Roman" w:cs="Times New Roman"/>
                <w:sz w:val="20"/>
                <w:szCs w:val="20"/>
              </w:rPr>
              <w:t xml:space="preserve"> - </w:t>
            </w:r>
            <w:r w:rsidRPr="001D567E">
              <w:rPr>
                <w:rFonts w:ascii="Times New Roman" w:hAnsi="Times New Roman" w:cs="Times New Roman"/>
                <w:sz w:val="20"/>
                <w:szCs w:val="20"/>
              </w:rPr>
              <w:t>Motor vehicle liability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5</w:t>
            </w:r>
            <w:r>
              <w:rPr>
                <w:rFonts w:ascii="Times New Roman" w:hAnsi="Times New Roman" w:cs="Times New Roman"/>
                <w:sz w:val="20"/>
                <w:szCs w:val="20"/>
              </w:rPr>
              <w:t xml:space="preserve"> - </w:t>
            </w:r>
            <w:r w:rsidRPr="001D567E">
              <w:rPr>
                <w:rFonts w:ascii="Times New Roman" w:hAnsi="Times New Roman" w:cs="Times New Roman"/>
                <w:sz w:val="20"/>
                <w:szCs w:val="20"/>
              </w:rPr>
              <w:t>Other motor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6</w:t>
            </w:r>
            <w:r>
              <w:rPr>
                <w:rFonts w:ascii="Times New Roman" w:hAnsi="Times New Roman" w:cs="Times New Roman"/>
                <w:sz w:val="20"/>
                <w:szCs w:val="20"/>
              </w:rPr>
              <w:t xml:space="preserve"> - </w:t>
            </w:r>
            <w:r w:rsidRPr="001D567E">
              <w:rPr>
                <w:rFonts w:ascii="Times New Roman" w:hAnsi="Times New Roman" w:cs="Times New Roman"/>
                <w:sz w:val="20"/>
                <w:szCs w:val="20"/>
              </w:rPr>
              <w:t>Marine, aviation and transport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7</w:t>
            </w:r>
            <w:r>
              <w:rPr>
                <w:rFonts w:ascii="Times New Roman" w:hAnsi="Times New Roman" w:cs="Times New Roman"/>
                <w:sz w:val="20"/>
                <w:szCs w:val="20"/>
              </w:rPr>
              <w:t xml:space="preserve"> - </w:t>
            </w:r>
            <w:r w:rsidRPr="001D567E">
              <w:rPr>
                <w:rFonts w:ascii="Times New Roman" w:hAnsi="Times New Roman" w:cs="Times New Roman"/>
                <w:sz w:val="20"/>
                <w:szCs w:val="20"/>
              </w:rPr>
              <w:t>Fire and other damage to property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8</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General liability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9</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Credit and </w:t>
            </w:r>
            <w:proofErr w:type="spellStart"/>
            <w:r w:rsidRPr="001D567E">
              <w:rPr>
                <w:rFonts w:ascii="Times New Roman" w:hAnsi="Times New Roman" w:cs="Times New Roman"/>
                <w:sz w:val="20"/>
                <w:szCs w:val="20"/>
              </w:rPr>
              <w:t>suretyship</w:t>
            </w:r>
            <w:proofErr w:type="spellEnd"/>
            <w:r w:rsidRPr="001D567E">
              <w:rPr>
                <w:rFonts w:ascii="Times New Roman" w:hAnsi="Times New Roman" w:cs="Times New Roman"/>
                <w:sz w:val="20"/>
                <w:szCs w:val="20"/>
              </w:rPr>
              <w:t xml:space="preserve">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10</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Legal expenses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11</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Assistance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12</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Miscellaneous financial loss</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25</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Non-proportional health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26</w:t>
            </w:r>
            <w:r>
              <w:rPr>
                <w:rFonts w:ascii="Times New Roman" w:hAnsi="Times New Roman" w:cs="Times New Roman"/>
                <w:sz w:val="20"/>
                <w:szCs w:val="20"/>
              </w:rPr>
              <w:t xml:space="preserve"> - </w:t>
            </w:r>
            <w:r w:rsidRPr="001D567E">
              <w:rPr>
                <w:rFonts w:ascii="Times New Roman" w:hAnsi="Times New Roman" w:cs="Times New Roman"/>
                <w:sz w:val="20"/>
                <w:szCs w:val="20"/>
              </w:rPr>
              <w:t>Non-proportional casualty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27</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Non-proportional marine, aviation and transport reinsurance</w:t>
            </w:r>
          </w:p>
          <w:p w:rsidR="006E7150" w:rsidRDefault="006E7150" w:rsidP="006E7150">
            <w:pPr>
              <w:spacing w:after="0" w:line="240" w:lineRule="auto"/>
              <w:rPr>
                <w:rFonts w:ascii="Times New Roman" w:hAnsi="Times New Roman" w:cs="Times New Roman"/>
                <w:sz w:val="20"/>
                <w:szCs w:val="20"/>
              </w:rPr>
            </w:pPr>
            <w:r w:rsidRPr="001D567E">
              <w:rPr>
                <w:rFonts w:ascii="Times New Roman" w:hAnsi="Times New Roman" w:cs="Times New Roman"/>
                <w:sz w:val="20"/>
                <w:szCs w:val="20"/>
              </w:rPr>
              <w:t>28</w:t>
            </w:r>
            <w:r>
              <w:rPr>
                <w:rFonts w:ascii="Times New Roman" w:hAnsi="Times New Roman" w:cs="Times New Roman"/>
                <w:sz w:val="20"/>
                <w:szCs w:val="20"/>
              </w:rPr>
              <w:t xml:space="preserve"> - </w:t>
            </w:r>
            <w:r w:rsidRPr="001D567E">
              <w:rPr>
                <w:rFonts w:ascii="Times New Roman" w:hAnsi="Times New Roman" w:cs="Times New Roman"/>
                <w:sz w:val="20"/>
                <w:szCs w:val="20"/>
              </w:rPr>
              <w:t>Non-proportional property reinsurance</w:t>
            </w:r>
          </w:p>
          <w:p w:rsidR="006E7150" w:rsidRDefault="006E7150" w:rsidP="006E71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37 –</w:t>
            </w:r>
            <w:r w:rsidRPr="00F6780F">
              <w:rPr>
                <w:rFonts w:ascii="Times New Roman" w:eastAsia="Times New Roman" w:hAnsi="Times New Roman" w:cs="Times New Roman"/>
                <w:sz w:val="20"/>
                <w:szCs w:val="20"/>
                <w:lang w:eastAsia="en-GB"/>
              </w:rPr>
              <w:t xml:space="preserve"> Life</w:t>
            </w:r>
          </w:p>
          <w:p w:rsidR="00826DE2" w:rsidRPr="00F6780F" w:rsidRDefault="006E71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38 - H</w:t>
            </w:r>
            <w:r w:rsidRPr="00F6780F">
              <w:rPr>
                <w:rFonts w:ascii="Times New Roman" w:eastAsia="Times New Roman" w:hAnsi="Times New Roman" w:cs="Times New Roman"/>
                <w:sz w:val="20"/>
                <w:szCs w:val="20"/>
                <w:lang w:eastAsia="en-GB"/>
              </w:rPr>
              <w:t xml:space="preserve">ealth SLT </w:t>
            </w:r>
          </w:p>
        </w:tc>
      </w:tr>
      <w:tr w:rsidR="00ED5B8B" w:rsidRPr="00ED5B8B" w:rsidTr="002F78DD">
        <w:trPr>
          <w:trHeight w:val="346"/>
        </w:trPr>
        <w:tc>
          <w:tcPr>
            <w:tcW w:w="9214" w:type="dxa"/>
            <w:gridSpan w:val="3"/>
            <w:tcBorders>
              <w:top w:val="single" w:sz="4" w:space="0" w:color="auto"/>
              <w:bottom w:val="single" w:sz="4" w:space="0" w:color="auto"/>
            </w:tcBorders>
            <w:shd w:val="clear" w:color="auto" w:fill="auto"/>
          </w:tcPr>
          <w:p w:rsidR="009F14DB" w:rsidRDefault="009F14DB" w:rsidP="002F78DD">
            <w:pPr>
              <w:spacing w:before="120" w:after="120" w:line="240" w:lineRule="auto"/>
              <w:rPr>
                <w:ins w:id="7" w:author="Author"/>
                <w:rFonts w:ascii="Times New Roman" w:eastAsia="Times New Roman" w:hAnsi="Times New Roman" w:cs="Times New Roman"/>
                <w:b/>
                <w:sz w:val="20"/>
                <w:szCs w:val="20"/>
                <w:lang w:eastAsia="en-GB"/>
              </w:rPr>
            </w:pPr>
            <w:ins w:id="8" w:author="Author">
              <w:r w:rsidRPr="009F14DB">
                <w:rPr>
                  <w:rFonts w:ascii="Times New Roman" w:eastAsia="Times New Roman" w:hAnsi="Times New Roman" w:cs="Times New Roman"/>
                  <w:b/>
                  <w:sz w:val="20"/>
                  <w:szCs w:val="20"/>
                  <w:lang w:eastAsia="en-GB"/>
                </w:rPr>
                <w:t xml:space="preserve">Detailed analysis per period - Technical flows versus Technical provisions - UWY </w:t>
              </w:r>
            </w:ins>
          </w:p>
          <w:p w:rsidR="00ED5B8B" w:rsidRPr="002F78DD" w:rsidRDefault="00ED5B8B" w:rsidP="002F78DD">
            <w:pPr>
              <w:spacing w:before="120" w:after="120" w:line="240" w:lineRule="auto"/>
              <w:rPr>
                <w:rFonts w:ascii="Times New Roman" w:eastAsia="Times New Roman" w:hAnsi="Times New Roman" w:cs="Times New Roman"/>
                <w:b/>
                <w:sz w:val="20"/>
                <w:szCs w:val="20"/>
                <w:lang w:eastAsia="en-GB"/>
              </w:rPr>
            </w:pPr>
            <w:r w:rsidRPr="002F78DD">
              <w:rPr>
                <w:rFonts w:ascii="Times New Roman" w:eastAsia="Times New Roman" w:hAnsi="Times New Roman" w:cs="Times New Roman"/>
                <w:b/>
                <w:sz w:val="20"/>
                <w:szCs w:val="20"/>
                <w:lang w:eastAsia="en-GB"/>
              </w:rPr>
              <w:t>Risks accepted during period</w:t>
            </w:r>
          </w:p>
        </w:tc>
      </w:tr>
      <w:tr w:rsidR="006B5450" w:rsidRPr="00F6780F" w:rsidTr="002F78DD">
        <w:trPr>
          <w:trHeight w:val="1622"/>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C0010/R0010</w:t>
            </w:r>
          </w:p>
          <w:p w:rsidR="006B5450"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Written premiums on contract underwritten during period </w:t>
            </w:r>
            <w:del w:id="9" w:author="Author">
              <w:r w:rsidRPr="00F6780F" w:rsidDel="00A226D0">
                <w:rPr>
                  <w:rFonts w:ascii="Times New Roman" w:eastAsia="Times New Roman" w:hAnsi="Times New Roman" w:cs="Times New Roman"/>
                  <w:sz w:val="20"/>
                  <w:szCs w:val="20"/>
                  <w:lang w:eastAsia="en-GB"/>
                </w:rPr>
                <w:delText>- Risks accepted during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written premiums during the period that corresponds to contracts underwritten during the year.</w:t>
            </w:r>
          </w:p>
          <w:p w:rsidR="0053229A" w:rsidRDefault="0053229A" w:rsidP="00792C1B">
            <w:pPr>
              <w:spacing w:after="0" w:line="240" w:lineRule="auto"/>
              <w:rPr>
                <w:rFonts w:ascii="Times New Roman" w:eastAsia="Times New Roman" w:hAnsi="Times New Roman" w:cs="Times New Roman"/>
                <w:sz w:val="20"/>
                <w:szCs w:val="20"/>
                <w:lang w:eastAsia="en-GB"/>
              </w:rPr>
            </w:pPr>
          </w:p>
          <w:p w:rsidR="005D5C6B" w:rsidRPr="003A4D7A" w:rsidRDefault="006B5450" w:rsidP="005D5C6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written premiums under Solvency II affected to contracts underwritten during the year</w:t>
            </w:r>
            <w:r w:rsidR="006E7150">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p w:rsidR="006B5450" w:rsidRPr="00F6780F" w:rsidRDefault="006B5450" w:rsidP="006B5450">
            <w:pPr>
              <w:spacing w:after="0" w:line="240" w:lineRule="auto"/>
              <w:rPr>
                <w:rFonts w:ascii="Times New Roman" w:eastAsia="Times New Roman" w:hAnsi="Times New Roman" w:cs="Times New Roman"/>
                <w:sz w:val="20"/>
                <w:szCs w:val="20"/>
                <w:lang w:eastAsia="en-GB"/>
              </w:rPr>
            </w:pPr>
          </w:p>
        </w:tc>
      </w:tr>
      <w:tr w:rsidR="006B5450" w:rsidRPr="00F6780F" w:rsidTr="002F78DD">
        <w:trPr>
          <w:trHeight w:val="211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C0010/R0020</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 </w:t>
            </w:r>
            <w:del w:id="10" w:author="Author">
              <w:r w:rsidRPr="00F6780F" w:rsidDel="00A226D0">
                <w:rPr>
                  <w:rFonts w:ascii="Times New Roman" w:eastAsia="Times New Roman" w:hAnsi="Times New Roman" w:cs="Times New Roman"/>
                  <w:sz w:val="20"/>
                  <w:szCs w:val="20"/>
                  <w:lang w:eastAsia="en-GB"/>
                </w:rPr>
                <w:delText>- Risks accepted during period</w:delText>
              </w:r>
            </w:del>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the claims </w:t>
            </w:r>
            <w:ins w:id="11" w:author="Author">
              <w:r w:rsidR="008A4210">
                <w:rPr>
                  <w:rFonts w:ascii="Times New Roman" w:eastAsia="Times New Roman" w:hAnsi="Times New Roman" w:cs="Times New Roman"/>
                  <w:sz w:val="20"/>
                  <w:szCs w:val="20"/>
                  <w:lang w:eastAsia="en-GB"/>
                </w:rPr>
                <w:t>and</w:t>
              </w:r>
            </w:ins>
            <w:del w:id="12" w:author="Author">
              <w:r w:rsidRPr="00F6780F" w:rsidDel="008A4210">
                <w:rPr>
                  <w:rFonts w:ascii="Times New Roman" w:eastAsia="Times New Roman" w:hAnsi="Times New Roman" w:cs="Times New Roman"/>
                  <w:sz w:val="20"/>
                  <w:szCs w:val="20"/>
                  <w:lang w:eastAsia="en-GB"/>
                </w:rPr>
                <w:delText>&amp;</w:delText>
              </w:r>
            </w:del>
            <w:r w:rsidRPr="00F6780F">
              <w:rPr>
                <w:rFonts w:ascii="Times New Roman" w:eastAsia="Times New Roman" w:hAnsi="Times New Roman" w:cs="Times New Roman"/>
                <w:sz w:val="20"/>
                <w:szCs w:val="20"/>
                <w:lang w:eastAsia="en-GB"/>
              </w:rPr>
              <w:t xml:space="preserve"> benefits, net of </w:t>
            </w:r>
            <w:r w:rsidR="006E7150">
              <w:rPr>
                <w:rFonts w:ascii="Times New Roman" w:eastAsia="Times New Roman" w:hAnsi="Times New Roman" w:cs="Times New Roman"/>
                <w:sz w:val="20"/>
                <w:szCs w:val="20"/>
                <w:lang w:eastAsia="en-GB"/>
              </w:rPr>
              <w:t xml:space="preserve">salvages and </w:t>
            </w:r>
            <w:proofErr w:type="spellStart"/>
            <w:r w:rsidR="006E715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during the period that corresponds to risks accepted during the period.</w:t>
            </w:r>
          </w:p>
          <w:p w:rsidR="0053229A" w:rsidRDefault="0053229A"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862BD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Allocation keys may be used to identify this part of the total claims, as long as this reconciles at the end to total claims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6E7150">
              <w:rPr>
                <w:rFonts w:ascii="Times New Roman" w:eastAsia="Times New Roman" w:hAnsi="Times New Roman" w:cs="Times New Roman"/>
                <w:sz w:val="20"/>
                <w:szCs w:val="20"/>
                <w:lang w:eastAsia="en-GB"/>
              </w:rPr>
              <w:t xml:space="preserve">salvages and </w:t>
            </w:r>
            <w:proofErr w:type="spellStart"/>
            <w:r w:rsidR="006E715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as reported in C</w:t>
            </w:r>
            <w:r>
              <w:rPr>
                <w:rFonts w:ascii="Times New Roman" w:eastAsia="Times New Roman" w:hAnsi="Times New Roman" w:cs="Times New Roman"/>
                <w:sz w:val="20"/>
                <w:szCs w:val="20"/>
                <w:lang w:eastAsia="en-GB"/>
              </w:rPr>
              <w:t>0100/R0320 from S.29.03</w:t>
            </w:r>
            <w:r w:rsidRPr="00F6780F">
              <w:rPr>
                <w:rFonts w:ascii="Times New Roman" w:eastAsia="Times New Roman" w:hAnsi="Times New Roman" w:cs="Times New Roman"/>
                <w:sz w:val="20"/>
                <w:szCs w:val="20"/>
                <w:lang w:eastAsia="en-GB"/>
              </w:rPr>
              <w:t xml:space="preserve"> and C</w:t>
            </w:r>
            <w:r>
              <w:rPr>
                <w:rFonts w:ascii="Times New Roman" w:eastAsia="Times New Roman" w:hAnsi="Times New Roman" w:cs="Times New Roman"/>
                <w:sz w:val="20"/>
                <w:szCs w:val="20"/>
                <w:lang w:eastAsia="en-GB"/>
              </w:rPr>
              <w:t>0110/R0320 from S.29.03</w:t>
            </w:r>
            <w:r w:rsidR="006E7150">
              <w:rPr>
                <w:rFonts w:ascii="Times New Roman" w:eastAsia="Times New Roman" w:hAnsi="Times New Roman" w:cs="Times New Roman"/>
                <w:sz w:val="20"/>
                <w:szCs w:val="20"/>
                <w:lang w:eastAsia="en-GB"/>
              </w:rPr>
              <w:t>.</w:t>
            </w:r>
          </w:p>
        </w:tc>
      </w:tr>
      <w:tr w:rsidR="006B5450" w:rsidRPr="00F6780F" w:rsidTr="002F78DD">
        <w:trPr>
          <w:trHeight w:val="1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C0010/R0030</w:t>
            </w:r>
          </w:p>
          <w:p w:rsidR="006B5450"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(UW3)</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r w:rsidR="009B28AC">
              <w:rPr>
                <w:rFonts w:ascii="Times New Roman" w:eastAsia="Times New Roman" w:hAnsi="Times New Roman" w:cs="Times New Roman"/>
                <w:sz w:val="20"/>
                <w:szCs w:val="20"/>
                <w:lang w:eastAsia="en-GB"/>
              </w:rPr>
              <w:t xml:space="preserve"> </w:t>
            </w:r>
            <w:del w:id="13" w:author="Author">
              <w:r w:rsidR="009B28AC" w:rsidRPr="003A4D7A" w:rsidDel="00A226D0">
                <w:rPr>
                  <w:rFonts w:ascii="Times New Roman" w:eastAsia="Times New Roman" w:hAnsi="Times New Roman" w:cs="Times New Roman"/>
                  <w:sz w:val="20"/>
                  <w:szCs w:val="20"/>
                  <w:lang w:eastAsia="en-GB"/>
                </w:rPr>
                <w:delText>- Risks accepted during period</w:delText>
              </w:r>
            </w:del>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accepted during the period.</w:t>
            </w:r>
          </w:p>
          <w:p w:rsidR="0053229A" w:rsidRDefault="0053229A"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E641FA">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expenses, as long as this reconciles at the end to total expenses as reported in C</w:t>
            </w:r>
            <w:r>
              <w:rPr>
                <w:rFonts w:ascii="Times New Roman" w:eastAsia="Times New Roman" w:hAnsi="Times New Roman" w:cs="Times New Roman"/>
                <w:sz w:val="20"/>
                <w:szCs w:val="20"/>
                <w:lang w:eastAsia="en-GB"/>
              </w:rPr>
              <w:t>0100/R03</w:t>
            </w:r>
            <w:r w:rsidR="00D75145">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 xml:space="preserve">0 </w:t>
            </w:r>
            <w:r w:rsidRPr="00F6780F">
              <w:rPr>
                <w:rFonts w:ascii="Times New Roman" w:eastAsia="Times New Roman" w:hAnsi="Times New Roman" w:cs="Times New Roman"/>
                <w:sz w:val="20"/>
                <w:szCs w:val="20"/>
                <w:lang w:eastAsia="en-GB"/>
              </w:rPr>
              <w:t>from template S.29.03 </w:t>
            </w:r>
            <w:del w:id="14" w:author="Author">
              <w:r w:rsidRPr="00F6780F" w:rsidDel="00E641FA">
                <w:rPr>
                  <w:rFonts w:ascii="Times New Roman" w:eastAsia="Times New Roman" w:hAnsi="Times New Roman" w:cs="Times New Roman"/>
                  <w:sz w:val="20"/>
                  <w:szCs w:val="20"/>
                  <w:lang w:eastAsia="en-GB"/>
                </w:rPr>
                <w:delText>+</w:delText>
              </w:r>
            </w:del>
            <w:ins w:id="15" w:author="Author">
              <w:r w:rsidR="00E641FA">
                <w:rPr>
                  <w:rFonts w:ascii="Times New Roman" w:eastAsia="Times New Roman" w:hAnsi="Times New Roman" w:cs="Times New Roman"/>
                  <w:sz w:val="20"/>
                  <w:szCs w:val="20"/>
                  <w:lang w:eastAsia="en-GB"/>
                </w:rPr>
                <w:t>plus</w:t>
              </w:r>
            </w:ins>
            <w:r w:rsidRPr="00F6780F">
              <w:rPr>
                <w:rFonts w:ascii="Times New Roman" w:eastAsia="Times New Roman" w:hAnsi="Times New Roman" w:cs="Times New Roman"/>
                <w:sz w:val="20"/>
                <w:szCs w:val="20"/>
                <w:lang w:eastAsia="en-GB"/>
              </w:rPr>
              <w:t xml:space="preserve"> C</w:t>
            </w:r>
            <w:r>
              <w:rPr>
                <w:rFonts w:ascii="Times New Roman" w:eastAsia="Times New Roman" w:hAnsi="Times New Roman" w:cs="Times New Roman"/>
                <w:sz w:val="20"/>
                <w:szCs w:val="20"/>
                <w:lang w:eastAsia="en-GB"/>
              </w:rPr>
              <w:t>0110/R03</w:t>
            </w:r>
            <w:r w:rsidR="00D75145">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Pr="00F6780F">
              <w:rPr>
                <w:rFonts w:ascii="Times New Roman" w:eastAsia="Times New Roman" w:hAnsi="Times New Roman" w:cs="Times New Roman"/>
                <w:sz w:val="20"/>
                <w:szCs w:val="20"/>
                <w:lang w:eastAsia="en-GB"/>
              </w:rPr>
              <w:t xml:space="preserve"> from template S.29.03</w:t>
            </w:r>
            <w:r w:rsidR="006E7150">
              <w:rPr>
                <w:rFonts w:ascii="Times New Roman" w:eastAsia="Times New Roman" w:hAnsi="Times New Roman" w:cs="Times New Roman"/>
                <w:sz w:val="20"/>
                <w:szCs w:val="20"/>
                <w:lang w:eastAsia="en-GB"/>
              </w:rPr>
              <w:t>.</w:t>
            </w:r>
          </w:p>
        </w:tc>
      </w:tr>
      <w:tr w:rsidR="006B5450" w:rsidRPr="00F6780F" w:rsidTr="002F78DD">
        <w:trPr>
          <w:trHeight w:val="7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C0010/R0040</w:t>
            </w:r>
          </w:p>
          <w:p w:rsidR="006B5450"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(UW4)</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Best Estimate</w:t>
            </w:r>
            <w:del w:id="16" w:author="Author">
              <w:r w:rsidR="009B28AC" w:rsidRPr="003A4D7A" w:rsidDel="00A226D0">
                <w:rPr>
                  <w:rFonts w:ascii="Times New Roman" w:eastAsia="Times New Roman" w:hAnsi="Times New Roman" w:cs="Times New Roman"/>
                  <w:sz w:val="20"/>
                  <w:szCs w:val="20"/>
                  <w:lang w:eastAsia="en-GB"/>
                </w:rPr>
                <w:delText>- Risks accepted during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2F78DD" w:rsidRDefault="006B5450" w:rsidP="002F78DD">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the </w:t>
            </w:r>
            <w:r w:rsidRPr="002F78DD">
              <w:rPr>
                <w:rFonts w:ascii="Times New Roman" w:eastAsia="Times New Roman" w:hAnsi="Times New Roman" w:cs="Times New Roman"/>
                <w:sz w:val="20"/>
                <w:szCs w:val="20"/>
                <w:lang w:eastAsia="en-GB"/>
              </w:rPr>
              <w:t xml:space="preserve">variation of Best Estimate for risk accepted during the </w:t>
            </w:r>
            <w:proofErr w:type="gramStart"/>
            <w:r w:rsidRPr="002F78DD">
              <w:rPr>
                <w:rFonts w:ascii="Times New Roman" w:eastAsia="Times New Roman" w:hAnsi="Times New Roman" w:cs="Times New Roman"/>
                <w:sz w:val="20"/>
                <w:szCs w:val="20"/>
                <w:lang w:eastAsia="en-GB"/>
              </w:rPr>
              <w:t xml:space="preserve">period </w:t>
            </w:r>
            <w:r w:rsidR="006E7150">
              <w:rPr>
                <w:rFonts w:ascii="Times New Roman" w:eastAsia="Times New Roman" w:hAnsi="Times New Roman" w:cs="Times New Roman"/>
                <w:sz w:val="20"/>
                <w:szCs w:val="20"/>
                <w:lang w:eastAsia="en-GB"/>
              </w:rPr>
              <w:t>.</w:t>
            </w:r>
            <w:proofErr w:type="gramEnd"/>
            <w:r w:rsidRPr="002F78DD">
              <w:rPr>
                <w:rFonts w:ascii="Times New Roman" w:eastAsia="Times New Roman" w:hAnsi="Times New Roman" w:cs="Times New Roman"/>
                <w:sz w:val="20"/>
                <w:szCs w:val="20"/>
                <w:lang w:eastAsia="en-GB"/>
              </w:rPr>
              <w:t xml:space="preserve"> </w:t>
            </w:r>
          </w:p>
          <w:p w:rsidR="006B5450" w:rsidRPr="00F6780F" w:rsidRDefault="006B5450" w:rsidP="002F78DD">
            <w:pPr>
              <w:pStyle w:val="ListParagraph"/>
              <w:spacing w:after="0" w:line="240" w:lineRule="auto"/>
              <w:rPr>
                <w:rFonts w:ascii="Times New Roman" w:eastAsia="Times New Roman" w:hAnsi="Times New Roman" w:cs="Times New Roman"/>
                <w:sz w:val="20"/>
                <w:szCs w:val="20"/>
                <w:lang w:eastAsia="en-GB"/>
              </w:rPr>
            </w:pPr>
          </w:p>
        </w:tc>
      </w:tr>
      <w:tr w:rsidR="006B5450" w:rsidRPr="00F6780F" w:rsidTr="002F78DD">
        <w:trPr>
          <w:trHeight w:val="1626"/>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C0010/R0050</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9B28AC" w:rsidP="00A226D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Variation of </w:t>
            </w:r>
            <w:r w:rsidR="006B5450" w:rsidRPr="00F6780F">
              <w:rPr>
                <w:rFonts w:ascii="Times New Roman" w:eastAsia="Times New Roman" w:hAnsi="Times New Roman" w:cs="Times New Roman"/>
                <w:sz w:val="20"/>
                <w:szCs w:val="20"/>
                <w:lang w:eastAsia="en-GB"/>
              </w:rPr>
              <w:t>T</w:t>
            </w:r>
            <w:ins w:id="17" w:author="Author">
              <w:r w:rsidR="00A226D0">
                <w:rPr>
                  <w:rFonts w:ascii="Times New Roman" w:eastAsia="Times New Roman" w:hAnsi="Times New Roman" w:cs="Times New Roman"/>
                  <w:sz w:val="20"/>
                  <w:szCs w:val="20"/>
                  <w:lang w:eastAsia="en-GB"/>
                </w:rPr>
                <w:t xml:space="preserve">echnical </w:t>
              </w:r>
            </w:ins>
            <w:r w:rsidR="006B5450" w:rsidRPr="00F6780F">
              <w:rPr>
                <w:rFonts w:ascii="Times New Roman" w:eastAsia="Times New Roman" w:hAnsi="Times New Roman" w:cs="Times New Roman"/>
                <w:sz w:val="20"/>
                <w:szCs w:val="20"/>
                <w:lang w:eastAsia="en-GB"/>
              </w:rPr>
              <w:t>P</w:t>
            </w:r>
            <w:ins w:id="18" w:author="Author">
              <w:r w:rsidR="00A226D0">
                <w:rPr>
                  <w:rFonts w:ascii="Times New Roman" w:eastAsia="Times New Roman" w:hAnsi="Times New Roman" w:cs="Times New Roman"/>
                  <w:sz w:val="20"/>
                  <w:szCs w:val="20"/>
                  <w:lang w:eastAsia="en-GB"/>
                </w:rPr>
                <w:t>rovisions</w:t>
              </w:r>
            </w:ins>
            <w:r w:rsidR="006B5450" w:rsidRPr="00F6780F">
              <w:rPr>
                <w:rFonts w:ascii="Times New Roman" w:eastAsia="Times New Roman" w:hAnsi="Times New Roman" w:cs="Times New Roman"/>
                <w:sz w:val="20"/>
                <w:szCs w:val="20"/>
                <w:lang w:eastAsia="en-GB"/>
              </w:rPr>
              <w:t xml:space="preserve"> as a whole </w:t>
            </w:r>
            <w:del w:id="19" w:author="Author">
              <w:r w:rsidR="006B5450" w:rsidRPr="00F6780F" w:rsidDel="00A226D0">
                <w:rPr>
                  <w:rFonts w:ascii="Times New Roman" w:eastAsia="Times New Roman" w:hAnsi="Times New Roman" w:cs="Times New Roman"/>
                  <w:sz w:val="20"/>
                  <w:szCs w:val="20"/>
                  <w:lang w:eastAsia="en-GB"/>
                </w:rPr>
                <w:delText>on risks accepted during the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accepted during period.</w:t>
            </w:r>
          </w:p>
          <w:p w:rsidR="009C7DA0" w:rsidRDefault="009C7DA0" w:rsidP="00792C1B">
            <w:pPr>
              <w:spacing w:after="0" w:line="240" w:lineRule="auto"/>
              <w:rPr>
                <w:rFonts w:ascii="Times New Roman" w:eastAsia="Times New Roman" w:hAnsi="Times New Roman" w:cs="Times New Roman"/>
                <w:sz w:val="20"/>
                <w:szCs w:val="20"/>
                <w:lang w:eastAsia="en-GB"/>
              </w:rPr>
            </w:pPr>
          </w:p>
          <w:p w:rsidR="00C924A9" w:rsidRPr="00F6780F" w:rsidRDefault="006B5450" w:rsidP="0046798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variation of TP as a whole, as long as this reconciles at the end to total</w:t>
            </w:r>
            <w:r w:rsidR="006E7150">
              <w:rPr>
                <w:rFonts w:ascii="Times New Roman" w:eastAsia="Times New Roman" w:hAnsi="Times New Roman" w:cs="Times New Roman"/>
                <w:sz w:val="20"/>
                <w:szCs w:val="20"/>
                <w:lang w:eastAsia="en-GB"/>
              </w:rPr>
              <w:t>.</w:t>
            </w:r>
          </w:p>
        </w:tc>
      </w:tr>
      <w:tr w:rsidR="006B5450" w:rsidRPr="00F6780F" w:rsidTr="002F78DD">
        <w:trPr>
          <w:trHeight w:val="197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C0010/R0060</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del w:id="20" w:author="Author">
              <w:r w:rsidR="009B28AC" w:rsidRPr="003A4D7A" w:rsidDel="00A226D0">
                <w:rPr>
                  <w:rFonts w:ascii="Times New Roman" w:eastAsia="Times New Roman" w:hAnsi="Times New Roman" w:cs="Times New Roman"/>
                  <w:sz w:val="20"/>
                  <w:szCs w:val="20"/>
                  <w:lang w:eastAsia="en-GB"/>
                </w:rPr>
                <w:delText>- Risks accepted during period</w:delText>
              </w:r>
            </w:del>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The adjustment refers to assets held for </w:t>
            </w:r>
            <w:r w:rsidR="006E7150" w:rsidRPr="00F6780F">
              <w:rPr>
                <w:rFonts w:ascii="Times New Roman" w:eastAsia="Times New Roman" w:hAnsi="Times New Roman" w:cs="Times New Roman"/>
                <w:sz w:val="20"/>
                <w:szCs w:val="20"/>
                <w:lang w:eastAsia="en-GB"/>
              </w:rPr>
              <w:t xml:space="preserve">unit-linked </w:t>
            </w:r>
            <w:r w:rsidRPr="00F6780F">
              <w:rPr>
                <w:rFonts w:ascii="Times New Roman" w:eastAsia="Times New Roman" w:hAnsi="Times New Roman" w:cs="Times New Roman"/>
                <w:sz w:val="20"/>
                <w:szCs w:val="20"/>
                <w:lang w:eastAsia="en-GB"/>
              </w:rPr>
              <w:t>funds, whether captured through BE or through TP as a whole.</w:t>
            </w:r>
          </w:p>
          <w:p w:rsidR="009C7DA0" w:rsidRDefault="009C7DA0" w:rsidP="00792C1B">
            <w:pPr>
              <w:spacing w:after="0" w:line="240" w:lineRule="auto"/>
              <w:rPr>
                <w:rFonts w:ascii="Times New Roman" w:eastAsia="Times New Roman" w:hAnsi="Times New Roman" w:cs="Times New Roman"/>
                <w:sz w:val="20"/>
                <w:szCs w:val="20"/>
                <w:lang w:eastAsia="en-GB"/>
              </w:rPr>
            </w:pPr>
          </w:p>
          <w:p w:rsidR="006B5450" w:rsidRDefault="006B5450" w:rsidP="00467984">
            <w:pPr>
              <w:spacing w:after="0" w:line="240" w:lineRule="auto"/>
              <w:rPr>
                <w:ins w:id="21" w:author="Autho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The split of these assets between those referring to risks accepted during / prior to period is expected to be very complex. </w:t>
            </w:r>
            <w:r w:rsidR="006E7150">
              <w:rPr>
                <w:rFonts w:ascii="Times New Roman" w:eastAsia="Times New Roman" w:hAnsi="Times New Roman" w:cs="Times New Roman"/>
                <w:sz w:val="20"/>
                <w:szCs w:val="20"/>
                <w:lang w:eastAsia="en-GB"/>
              </w:rPr>
              <w:t>A</w:t>
            </w:r>
            <w:r w:rsidRPr="00F6780F">
              <w:rPr>
                <w:rFonts w:ascii="Times New Roman" w:eastAsia="Times New Roman" w:hAnsi="Times New Roman" w:cs="Times New Roman"/>
                <w:sz w:val="20"/>
                <w:szCs w:val="20"/>
                <w:lang w:eastAsia="en-GB"/>
              </w:rPr>
              <w:t xml:space="preserve">llocation keys may be used to identify this part of the total adjustment due to </w:t>
            </w:r>
            <w:r w:rsidR="006E7150" w:rsidRPr="00F6780F">
              <w:rPr>
                <w:rFonts w:ascii="Times New Roman" w:eastAsia="Times New Roman" w:hAnsi="Times New Roman" w:cs="Times New Roman"/>
                <w:sz w:val="20"/>
                <w:szCs w:val="20"/>
                <w:lang w:eastAsia="en-GB"/>
              </w:rPr>
              <w:t>unit-linked</w:t>
            </w:r>
            <w:r w:rsidRPr="00F6780F">
              <w:rPr>
                <w:rFonts w:ascii="Times New Roman" w:eastAsia="Times New Roman" w:hAnsi="Times New Roman" w:cs="Times New Roman"/>
                <w:sz w:val="20"/>
                <w:szCs w:val="20"/>
                <w:lang w:eastAsia="en-GB"/>
              </w:rPr>
              <w:t>, as long as this reconciles at the end</w:t>
            </w:r>
            <w:r w:rsidR="006E7150">
              <w:rPr>
                <w:rFonts w:ascii="Times New Roman" w:eastAsia="Times New Roman" w:hAnsi="Times New Roman" w:cs="Times New Roman"/>
                <w:sz w:val="20"/>
                <w:szCs w:val="20"/>
                <w:lang w:eastAsia="en-GB"/>
              </w:rPr>
              <w:t>.</w:t>
            </w:r>
          </w:p>
          <w:p w:rsidR="00E641FA" w:rsidRDefault="00E641FA" w:rsidP="00467984">
            <w:pPr>
              <w:spacing w:after="0" w:line="240" w:lineRule="auto"/>
              <w:rPr>
                <w:ins w:id="22" w:author="Author"/>
                <w:rFonts w:ascii="Times New Roman" w:eastAsia="Times New Roman" w:hAnsi="Times New Roman" w:cs="Times New Roman"/>
                <w:sz w:val="20"/>
                <w:szCs w:val="20"/>
                <w:lang w:eastAsia="en-GB"/>
              </w:rPr>
            </w:pPr>
          </w:p>
          <w:p w:rsidR="00E641FA" w:rsidRPr="00F6780F" w:rsidRDefault="00E641FA" w:rsidP="00E641FA">
            <w:pPr>
              <w:spacing w:after="0" w:line="240" w:lineRule="auto"/>
              <w:rPr>
                <w:rFonts w:ascii="Times New Roman" w:eastAsia="Times New Roman" w:hAnsi="Times New Roman" w:cs="Times New Roman"/>
                <w:sz w:val="20"/>
                <w:szCs w:val="20"/>
                <w:lang w:eastAsia="en-GB"/>
              </w:rPr>
            </w:pPr>
            <w:ins w:id="23" w:author="Author">
              <w:r>
                <w:rPr>
                  <w:rFonts w:ascii="Times New Roman" w:eastAsia="Times New Roman" w:hAnsi="Times New Roman" w:cs="Times New Roman"/>
                  <w:sz w:val="20"/>
                  <w:szCs w:val="20"/>
                  <w:lang w:eastAsia="en-GB"/>
                </w:rPr>
                <w:t xml:space="preserve">This item is added to the premiums and intends to eliminate the impact from </w:t>
              </w:r>
              <w:r w:rsidRPr="00F6780F">
                <w:rPr>
                  <w:rFonts w:ascii="Times New Roman" w:eastAsia="Times New Roman" w:hAnsi="Times New Roman" w:cs="Times New Roman"/>
                  <w:sz w:val="20"/>
                  <w:szCs w:val="20"/>
                  <w:lang w:eastAsia="en-GB"/>
                </w:rPr>
                <w:t>unit-linked funds</w:t>
              </w:r>
              <w:r>
                <w:rPr>
                  <w:rFonts w:ascii="Times New Roman" w:eastAsia="Times New Roman" w:hAnsi="Times New Roman" w:cs="Times New Roman"/>
                  <w:sz w:val="20"/>
                  <w:szCs w:val="20"/>
                  <w:lang w:eastAsia="en-GB"/>
                </w:rPr>
                <w:t xml:space="preserve">. It should be reported as positive value if it reflects a positive difference between year N and N-1. </w:t>
              </w:r>
            </w:ins>
          </w:p>
        </w:tc>
      </w:tr>
      <w:tr w:rsidR="006B5450"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C0010/R0070</w:t>
            </w:r>
          </w:p>
          <w:p w:rsidR="00B23FEE"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(UW7)</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ED5B8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F6780F">
              <w:rPr>
                <w:rFonts w:ascii="Times New Roman" w:eastAsia="Times New Roman" w:hAnsi="Times New Roman" w:cs="Times New Roman"/>
                <w:sz w:val="20"/>
                <w:szCs w:val="20"/>
                <w:lang w:eastAsia="en-GB"/>
              </w:rPr>
              <w:t xml:space="preserve">otal </w:t>
            </w:r>
          </w:p>
        </w:tc>
        <w:tc>
          <w:tcPr>
            <w:tcW w:w="5456" w:type="dxa"/>
            <w:tcBorders>
              <w:top w:val="single" w:sz="4" w:space="0" w:color="auto"/>
              <w:left w:val="single" w:sz="4" w:space="0" w:color="auto"/>
              <w:right w:val="single" w:sz="4" w:space="0" w:color="auto"/>
            </w:tcBorders>
            <w:shd w:val="clear" w:color="auto" w:fill="auto"/>
            <w:hideMark/>
          </w:tcPr>
          <w:p w:rsidR="00C924A9" w:rsidRDefault="00ED5B8B" w:rsidP="00C924A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w:t>
            </w:r>
            <w:r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i</w:t>
            </w:r>
            <w:r w:rsidRPr="00F6780F">
              <w:rPr>
                <w:rFonts w:ascii="Times New Roman" w:eastAsia="Times New Roman" w:hAnsi="Times New Roman" w:cs="Times New Roman"/>
                <w:sz w:val="20"/>
                <w:szCs w:val="20"/>
                <w:lang w:eastAsia="en-GB"/>
              </w:rPr>
              <w:t>mpact from risks accepted during period</w:t>
            </w:r>
            <w:r>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 gross of reinsurance)</w:t>
            </w:r>
            <w:r>
              <w:rPr>
                <w:rFonts w:ascii="Times New Roman" w:eastAsia="Times New Roman" w:hAnsi="Times New Roman" w:cs="Times New Roman"/>
                <w:sz w:val="20"/>
                <w:szCs w:val="20"/>
                <w:lang w:eastAsia="en-GB"/>
              </w:rPr>
              <w:t>.</w:t>
            </w:r>
          </w:p>
          <w:p w:rsidR="006B5450" w:rsidRPr="002F78DD" w:rsidRDefault="006B5450" w:rsidP="00C924A9">
            <w:pPr>
              <w:spacing w:after="0" w:line="240" w:lineRule="auto"/>
              <w:rPr>
                <w:rFonts w:ascii="Times New Roman" w:eastAsia="Times New Roman" w:hAnsi="Times New Roman" w:cs="Times New Roman"/>
                <w:sz w:val="20"/>
                <w:szCs w:val="20"/>
                <w:lang w:eastAsia="en-GB"/>
              </w:rPr>
            </w:pPr>
          </w:p>
        </w:tc>
      </w:tr>
      <w:tr w:rsidR="00ED5B8B" w:rsidRPr="001D567E" w:rsidTr="00EF2F99">
        <w:trPr>
          <w:trHeight w:val="346"/>
        </w:trPr>
        <w:tc>
          <w:tcPr>
            <w:tcW w:w="9214" w:type="dxa"/>
            <w:gridSpan w:val="3"/>
            <w:tcBorders>
              <w:top w:val="single" w:sz="4" w:space="0" w:color="auto"/>
              <w:bottom w:val="single" w:sz="4" w:space="0" w:color="auto"/>
            </w:tcBorders>
            <w:shd w:val="clear" w:color="auto" w:fill="auto"/>
          </w:tcPr>
          <w:p w:rsidR="00ED5B8B" w:rsidRPr="001D567E" w:rsidRDefault="00ED5B8B">
            <w:pPr>
              <w:spacing w:before="120" w:after="120" w:line="240" w:lineRule="auto"/>
              <w:rPr>
                <w:rFonts w:ascii="Times New Roman" w:eastAsia="Times New Roman" w:hAnsi="Times New Roman" w:cs="Times New Roman"/>
                <w:b/>
                <w:sz w:val="20"/>
                <w:szCs w:val="20"/>
                <w:lang w:eastAsia="en-GB"/>
              </w:rPr>
            </w:pPr>
            <w:r w:rsidRPr="001D567E">
              <w:rPr>
                <w:rFonts w:ascii="Times New Roman" w:eastAsia="Times New Roman" w:hAnsi="Times New Roman" w:cs="Times New Roman"/>
                <w:b/>
                <w:sz w:val="20"/>
                <w:szCs w:val="20"/>
                <w:lang w:eastAsia="en-GB"/>
              </w:rPr>
              <w:t xml:space="preserve">Risks accepted </w:t>
            </w:r>
            <w:r>
              <w:rPr>
                <w:rFonts w:ascii="Times New Roman" w:eastAsia="Times New Roman" w:hAnsi="Times New Roman" w:cs="Times New Roman"/>
                <w:b/>
                <w:sz w:val="20"/>
                <w:szCs w:val="20"/>
                <w:lang w:eastAsia="en-GB"/>
              </w:rPr>
              <w:t>prior to</w:t>
            </w:r>
            <w:r w:rsidRPr="001D567E">
              <w:rPr>
                <w:rFonts w:ascii="Times New Roman" w:eastAsia="Times New Roman" w:hAnsi="Times New Roman" w:cs="Times New Roman"/>
                <w:b/>
                <w:sz w:val="20"/>
                <w:szCs w:val="20"/>
                <w:lang w:eastAsia="en-GB"/>
              </w:rPr>
              <w:t xml:space="preserve"> period</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C0020/R0010</w:t>
            </w:r>
            <w:r w:rsidR="00B23FEE">
              <w:rPr>
                <w:rFonts w:ascii="Times New Roman" w:eastAsia="Times New Roman" w:hAnsi="Times New Roman" w:cs="Times New Roman"/>
                <w:sz w:val="20"/>
                <w:szCs w:val="20"/>
                <w:lang w:eastAsia="en-GB"/>
              </w:rPr>
              <w:t xml:space="preserve"> (UW12)</w:t>
            </w:r>
            <w:r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Written premiums on contract underwritten </w:t>
            </w:r>
            <w:r w:rsidR="009B28AC">
              <w:rPr>
                <w:rFonts w:ascii="Times New Roman" w:eastAsia="Times New Roman" w:hAnsi="Times New Roman" w:cs="Times New Roman"/>
                <w:sz w:val="20"/>
                <w:szCs w:val="20"/>
                <w:lang w:eastAsia="en-GB"/>
              </w:rPr>
              <w:t>during</w:t>
            </w:r>
            <w:r w:rsidRPr="00F6780F">
              <w:rPr>
                <w:rFonts w:ascii="Times New Roman" w:eastAsia="Times New Roman" w:hAnsi="Times New Roman" w:cs="Times New Roman"/>
                <w:sz w:val="20"/>
                <w:szCs w:val="20"/>
                <w:lang w:eastAsia="en-GB"/>
              </w:rPr>
              <w:t xml:space="preserve"> period</w:t>
            </w:r>
            <w:r w:rsidR="009B28AC">
              <w:rPr>
                <w:rFonts w:ascii="Times New Roman" w:eastAsia="Times New Roman" w:hAnsi="Times New Roman" w:cs="Times New Roman"/>
                <w:sz w:val="20"/>
                <w:szCs w:val="20"/>
                <w:lang w:eastAsia="en-GB"/>
              </w:rPr>
              <w:t xml:space="preserve"> </w:t>
            </w:r>
            <w:del w:id="24" w:author="Author">
              <w:r w:rsidR="009B28AC" w:rsidRPr="003A4D7A" w:rsidDel="00A226D0">
                <w:rPr>
                  <w:rFonts w:ascii="Times New Roman" w:eastAsia="Times New Roman" w:hAnsi="Times New Roman" w:cs="Times New Roman"/>
                  <w:sz w:val="20"/>
                  <w:szCs w:val="20"/>
                  <w:lang w:eastAsia="en-GB"/>
                </w:rPr>
                <w:delText>- risks accepted prior to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written premiums during the period that corresponds to contracts underwritten prior to period.</w:t>
            </w:r>
          </w:p>
          <w:p w:rsidR="00DF7A0B" w:rsidRDefault="00DF7A0B" w:rsidP="00792C1B">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C0010/R0010</w:t>
            </w:r>
            <w:r w:rsidR="00ED5B8B">
              <w:rPr>
                <w:rFonts w:ascii="Times New Roman" w:eastAsia="Times New Roman" w:hAnsi="Times New Roman" w:cs="Times New Roman"/>
                <w:sz w:val="20"/>
                <w:szCs w:val="20"/>
                <w:lang w:eastAsia="en-GB"/>
              </w:rPr>
              <w:t>.</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C0020/R0020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(UW13)</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ED5B8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r w:rsidR="00542490">
              <w:rPr>
                <w:rFonts w:ascii="Times New Roman" w:eastAsia="Times New Roman" w:hAnsi="Times New Roman" w:cs="Times New Roman"/>
                <w:sz w:val="20"/>
                <w:szCs w:val="20"/>
                <w:lang w:eastAsia="en-GB"/>
              </w:rPr>
              <w:t xml:space="preserve"> </w:t>
            </w:r>
            <w:del w:id="25" w:author="Author">
              <w:r w:rsidR="00542490" w:rsidRPr="003A4D7A" w:rsidDel="00A226D0">
                <w:rPr>
                  <w:rFonts w:ascii="Times New Roman" w:eastAsia="Times New Roman" w:hAnsi="Times New Roman" w:cs="Times New Roman"/>
                  <w:sz w:val="20"/>
                  <w:szCs w:val="20"/>
                  <w:lang w:eastAsia="en-GB"/>
                </w:rPr>
                <w:delText>- risks accepted prior to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the claims </w:t>
            </w:r>
            <w:r w:rsidR="00ED5B8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ED5B8B" w:rsidRPr="00F6780F">
              <w:rPr>
                <w:rFonts w:ascii="Times New Roman" w:eastAsia="Times New Roman" w:hAnsi="Times New Roman" w:cs="Times New Roman"/>
                <w:sz w:val="20"/>
                <w:szCs w:val="20"/>
                <w:lang w:eastAsia="en-GB"/>
              </w:rPr>
              <w:t xml:space="preserve">salvages and </w:t>
            </w:r>
            <w:proofErr w:type="spellStart"/>
            <w:r w:rsidR="00ED5B8B" w:rsidRPr="00F6780F">
              <w:rPr>
                <w:rFonts w:ascii="Times New Roman" w:eastAsia="Times New Roman" w:hAnsi="Times New Roman" w:cs="Times New Roman"/>
                <w:sz w:val="20"/>
                <w:szCs w:val="20"/>
                <w:lang w:eastAsia="en-GB"/>
              </w:rPr>
              <w:t>subrogations</w:t>
            </w:r>
            <w:proofErr w:type="spellEnd"/>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during the period that corresponds to risks accepted prior to period.</w:t>
            </w:r>
          </w:p>
          <w:p w:rsidR="00DF7A0B" w:rsidRDefault="00DF7A0B"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C0010/R0020</w:t>
            </w:r>
            <w:r w:rsidR="00ED5B8B">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C0020/R0030</w:t>
            </w:r>
            <w:r w:rsidRPr="00F6780F">
              <w:rPr>
                <w:rFonts w:ascii="Times New Roman" w:eastAsia="Times New Roman" w:hAnsi="Times New Roman" w:cs="Times New Roman"/>
                <w:sz w:val="20"/>
                <w:szCs w:val="20"/>
                <w:lang w:eastAsia="en-GB"/>
              </w:rPr>
              <w:t xml:space="preserve">  </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(UW14)</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8A421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del w:id="26" w:author="Author">
              <w:r w:rsidRPr="00F6780F" w:rsidDel="008A4210">
                <w:rPr>
                  <w:rFonts w:ascii="Times New Roman" w:eastAsia="Times New Roman" w:hAnsi="Times New Roman" w:cs="Times New Roman"/>
                  <w:sz w:val="20"/>
                  <w:szCs w:val="20"/>
                  <w:lang w:eastAsia="en-GB"/>
                </w:rPr>
                <w:delText xml:space="preserve">&amp; </w:delText>
              </w:r>
            </w:del>
            <w:ins w:id="27" w:author="Author">
              <w:r w:rsidR="008A4210">
                <w:rPr>
                  <w:rFonts w:ascii="Times New Roman" w:eastAsia="Times New Roman" w:hAnsi="Times New Roman" w:cs="Times New Roman"/>
                  <w:sz w:val="20"/>
                  <w:szCs w:val="20"/>
                  <w:lang w:eastAsia="en-GB"/>
                </w:rPr>
                <w:t>and</w:t>
              </w:r>
              <w:r w:rsidR="008A4210" w:rsidRPr="00F6780F">
                <w:rPr>
                  <w:rFonts w:ascii="Times New Roman" w:eastAsia="Times New Roman" w:hAnsi="Times New Roman" w:cs="Times New Roman"/>
                  <w:sz w:val="20"/>
                  <w:szCs w:val="20"/>
                  <w:lang w:eastAsia="en-GB"/>
                </w:rPr>
                <w:t xml:space="preserve"> </w:t>
              </w:r>
            </w:ins>
            <w:r w:rsidRPr="00F6780F">
              <w:rPr>
                <w:rFonts w:ascii="Times New Roman" w:eastAsia="Times New Roman" w:hAnsi="Times New Roman" w:cs="Times New Roman"/>
                <w:sz w:val="20"/>
                <w:szCs w:val="20"/>
                <w:lang w:eastAsia="en-GB"/>
              </w:rPr>
              <w:t>reinsurance obligations)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accepted prior to period.</w:t>
            </w:r>
          </w:p>
          <w:p w:rsidR="00CF1602" w:rsidRDefault="00CF1602"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C0010/R0030</w:t>
            </w:r>
            <w:r w:rsidR="0036235F">
              <w:rPr>
                <w:rFonts w:ascii="Times New Roman" w:eastAsia="Times New Roman" w:hAnsi="Times New Roman" w:cs="Times New Roman"/>
                <w:sz w:val="20"/>
                <w:szCs w:val="20"/>
                <w:lang w:eastAsia="en-GB"/>
              </w:rPr>
              <w:t>.</w:t>
            </w:r>
            <w:r w:rsidR="00C924A9" w:rsidRPr="00F6780F">
              <w:rPr>
                <w:rFonts w:ascii="Times New Roman" w:eastAsia="Times New Roman" w:hAnsi="Times New Roman" w:cs="Times New Roman"/>
                <w:sz w:val="20"/>
                <w:szCs w:val="20"/>
                <w:lang w:eastAsia="en-GB"/>
              </w:rPr>
              <w:t xml:space="preserve">  </w:t>
            </w:r>
          </w:p>
        </w:tc>
      </w:tr>
      <w:tr w:rsidR="006B5450" w:rsidRPr="00F6780F" w:rsidTr="002F78DD">
        <w:trPr>
          <w:trHeight w:val="10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C0020/R0040</w:t>
            </w:r>
            <w:r w:rsidRPr="00F6780F">
              <w:rPr>
                <w:rFonts w:ascii="Times New Roman" w:eastAsia="Times New Roman" w:hAnsi="Times New Roman" w:cs="Times New Roman"/>
                <w:sz w:val="20"/>
                <w:szCs w:val="20"/>
                <w:lang w:eastAsia="en-GB"/>
              </w:rPr>
              <w:t xml:space="preserve"> </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Variation of BE due to year N projected in and out flows </w:t>
            </w:r>
            <w:del w:id="28" w:author="Author">
              <w:r w:rsidRPr="00F6780F" w:rsidDel="00A226D0">
                <w:rPr>
                  <w:rFonts w:ascii="Times New Roman" w:eastAsia="Times New Roman" w:hAnsi="Times New Roman" w:cs="Times New Roman"/>
                  <w:sz w:val="20"/>
                  <w:szCs w:val="20"/>
                  <w:lang w:eastAsia="en-GB"/>
                </w:rPr>
                <w:delText>- risks accepted prior to period</w:delText>
              </w:r>
            </w:del>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 due to year N projected in and out flows - risks accepted prior to period (gross of reinsurance)</w:t>
            </w:r>
          </w:p>
          <w:p w:rsidR="009C7DA0" w:rsidRDefault="009C7DA0" w:rsidP="00C924A9">
            <w:pPr>
              <w:spacing w:after="0" w:line="240" w:lineRule="auto"/>
              <w:rPr>
                <w:rFonts w:ascii="Times New Roman" w:eastAsia="Times New Roman" w:hAnsi="Times New Roman" w:cs="Times New Roman"/>
                <w:sz w:val="20"/>
                <w:szCs w:val="20"/>
                <w:lang w:eastAsia="en-GB"/>
              </w:rPr>
            </w:pPr>
          </w:p>
          <w:p w:rsidR="006B5450" w:rsidRPr="00F6780F" w:rsidRDefault="006B5450" w:rsidP="009F14D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for all reported LoB </w:t>
            </w:r>
            <w:del w:id="29" w:author="Author">
              <w:r w:rsidR="00437238" w:rsidDel="009F14DB">
                <w:rPr>
                  <w:rFonts w:ascii="Times New Roman" w:eastAsia="Times New Roman" w:hAnsi="Times New Roman" w:cs="Times New Roman"/>
                  <w:sz w:val="20"/>
                  <w:szCs w:val="20"/>
                  <w:lang w:eastAsia="en-GB"/>
                </w:rPr>
                <w:delText xml:space="preserve"> </w:delText>
              </w:r>
            </w:del>
            <w:r w:rsidR="00437238">
              <w:rPr>
                <w:rFonts w:ascii="Times New Roman" w:eastAsia="Times New Roman" w:hAnsi="Times New Roman" w:cs="Times New Roman"/>
                <w:sz w:val="20"/>
                <w:szCs w:val="20"/>
                <w:lang w:eastAsia="en-GB"/>
              </w:rPr>
              <w:t>shall</w:t>
            </w:r>
            <w:r w:rsidRPr="00F6780F">
              <w:rPr>
                <w:rFonts w:ascii="Times New Roman" w:eastAsia="Times New Roman" w:hAnsi="Times New Roman" w:cs="Times New Roman"/>
                <w:sz w:val="20"/>
                <w:szCs w:val="20"/>
                <w:lang w:eastAsia="en-GB"/>
              </w:rPr>
              <w:t xml:space="preserve"> correspond to the sum of cells </w:t>
            </w:r>
            <w:r w:rsidR="00C924A9">
              <w:rPr>
                <w:rFonts w:ascii="Times New Roman" w:eastAsia="Times New Roman" w:hAnsi="Times New Roman" w:cs="Times New Roman"/>
                <w:sz w:val="20"/>
                <w:szCs w:val="20"/>
                <w:lang w:eastAsia="en-GB"/>
              </w:rPr>
              <w:t>C0010/R</w:t>
            </w:r>
            <w:del w:id="30" w:author="Author">
              <w:r w:rsidR="00C924A9" w:rsidDel="009F14DB">
                <w:rPr>
                  <w:rFonts w:ascii="Times New Roman" w:eastAsia="Times New Roman" w:hAnsi="Times New Roman" w:cs="Times New Roman"/>
                  <w:sz w:val="20"/>
                  <w:szCs w:val="20"/>
                  <w:lang w:eastAsia="en-GB"/>
                </w:rPr>
                <w:delText xml:space="preserve"> </w:delText>
              </w:r>
            </w:del>
            <w:r w:rsidR="00C924A9">
              <w:rPr>
                <w:rFonts w:ascii="Times New Roman" w:eastAsia="Times New Roman" w:hAnsi="Times New Roman" w:cs="Times New Roman"/>
                <w:sz w:val="20"/>
                <w:szCs w:val="20"/>
                <w:lang w:eastAsia="en-GB"/>
              </w:rPr>
              <w:t>0070 fro</w:t>
            </w:r>
            <w:r w:rsidR="00C924A9" w:rsidRPr="00C924A9">
              <w:rPr>
                <w:rFonts w:ascii="Times New Roman" w:eastAsia="Times New Roman" w:hAnsi="Times New Roman" w:cs="Times New Roman"/>
                <w:sz w:val="20"/>
                <w:szCs w:val="20"/>
                <w:lang w:val="en-US" w:eastAsia="en-GB"/>
              </w:rPr>
              <w:t>m template S.</w:t>
            </w:r>
            <w:r w:rsidR="00C924A9">
              <w:rPr>
                <w:rFonts w:ascii="Times New Roman" w:eastAsia="Times New Roman" w:hAnsi="Times New Roman" w:cs="Times New Roman"/>
                <w:sz w:val="20"/>
                <w:szCs w:val="20"/>
                <w:lang w:val="en-US" w:eastAsia="en-GB"/>
              </w:rPr>
              <w:t xml:space="preserve">29.03 and </w:t>
            </w:r>
            <w:r w:rsidR="0036235F">
              <w:rPr>
                <w:rFonts w:ascii="Times New Roman" w:eastAsia="Times New Roman" w:hAnsi="Times New Roman" w:cs="Times New Roman"/>
                <w:sz w:val="20"/>
                <w:szCs w:val="20"/>
                <w:lang w:val="en-US" w:eastAsia="en-GB"/>
              </w:rPr>
              <w:t>C</w:t>
            </w:r>
            <w:r w:rsidR="00C924A9">
              <w:rPr>
                <w:rFonts w:ascii="Times New Roman" w:eastAsia="Times New Roman" w:hAnsi="Times New Roman" w:cs="Times New Roman"/>
                <w:sz w:val="20"/>
                <w:szCs w:val="20"/>
                <w:lang w:eastAsia="en-GB"/>
              </w:rPr>
              <w:t>0020/R0070 fro</w:t>
            </w:r>
            <w:r w:rsidR="00C924A9" w:rsidRPr="00C924A9">
              <w:rPr>
                <w:rFonts w:ascii="Times New Roman" w:eastAsia="Times New Roman" w:hAnsi="Times New Roman" w:cs="Times New Roman"/>
                <w:sz w:val="20"/>
                <w:szCs w:val="20"/>
                <w:lang w:val="en-US" w:eastAsia="en-GB"/>
              </w:rPr>
              <w:t>m template</w:t>
            </w:r>
            <w:r w:rsidR="00C924A9">
              <w:rPr>
                <w:rFonts w:ascii="Times New Roman" w:eastAsia="Times New Roman" w:hAnsi="Times New Roman" w:cs="Times New Roman"/>
                <w:sz w:val="20"/>
                <w:szCs w:val="20"/>
                <w:lang w:val="en-US" w:eastAsia="en-GB"/>
              </w:rPr>
              <w:t xml:space="preserve"> S.29.03</w:t>
            </w:r>
            <w:r w:rsidR="0036235F">
              <w:rPr>
                <w:rFonts w:ascii="Times New Roman" w:eastAsia="Times New Roman" w:hAnsi="Times New Roman" w:cs="Times New Roman"/>
                <w:sz w:val="20"/>
                <w:szCs w:val="20"/>
                <w:lang w:val="en-US" w:eastAsia="en-GB"/>
              </w:rPr>
              <w:t>.</w:t>
            </w:r>
          </w:p>
        </w:tc>
      </w:tr>
      <w:tr w:rsidR="006B5450"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C0020/R0050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ins w:id="31" w:author="Author">
              <w:r w:rsidR="00A226D0">
                <w:rPr>
                  <w:rFonts w:ascii="Times New Roman" w:eastAsia="Times New Roman" w:hAnsi="Times New Roman" w:cs="Times New Roman"/>
                  <w:sz w:val="20"/>
                  <w:szCs w:val="20"/>
                  <w:lang w:eastAsia="en-GB"/>
                </w:rPr>
                <w:t xml:space="preserve">echnical </w:t>
              </w:r>
            </w:ins>
            <w:r w:rsidRPr="00F6780F">
              <w:rPr>
                <w:rFonts w:ascii="Times New Roman" w:eastAsia="Times New Roman" w:hAnsi="Times New Roman" w:cs="Times New Roman"/>
                <w:sz w:val="20"/>
                <w:szCs w:val="20"/>
                <w:lang w:eastAsia="en-GB"/>
              </w:rPr>
              <w:t>P</w:t>
            </w:r>
            <w:ins w:id="32" w:author="Author">
              <w:r w:rsidR="00A226D0">
                <w:rPr>
                  <w:rFonts w:ascii="Times New Roman" w:eastAsia="Times New Roman" w:hAnsi="Times New Roman" w:cs="Times New Roman"/>
                  <w:sz w:val="20"/>
                  <w:szCs w:val="20"/>
                  <w:lang w:eastAsia="en-GB"/>
                </w:rPr>
                <w:t>rovisions</w:t>
              </w:r>
            </w:ins>
            <w:r w:rsidRPr="00F6780F">
              <w:rPr>
                <w:rFonts w:ascii="Times New Roman" w:eastAsia="Times New Roman" w:hAnsi="Times New Roman" w:cs="Times New Roman"/>
                <w:sz w:val="20"/>
                <w:szCs w:val="20"/>
                <w:lang w:eastAsia="en-GB"/>
              </w:rPr>
              <w:t xml:space="preserve"> as a whole </w:t>
            </w:r>
            <w:del w:id="33" w:author="Author">
              <w:r w:rsidRPr="00F6780F" w:rsidDel="00A226D0">
                <w:rPr>
                  <w:rFonts w:ascii="Times New Roman" w:eastAsia="Times New Roman" w:hAnsi="Times New Roman" w:cs="Times New Roman"/>
                  <w:sz w:val="20"/>
                  <w:szCs w:val="20"/>
                  <w:lang w:eastAsia="en-GB"/>
                </w:rPr>
                <w:delText>on risks accepted prior to period</w:delText>
              </w:r>
            </w:del>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accepted prior to period.</w:t>
            </w:r>
          </w:p>
          <w:p w:rsidR="009C7DA0" w:rsidRDefault="009C7DA0" w:rsidP="00792C1B">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w:t>
            </w:r>
            <w:r w:rsidR="0036235F">
              <w:rPr>
                <w:rFonts w:ascii="Times New Roman" w:eastAsia="Times New Roman" w:hAnsi="Times New Roman" w:cs="Times New Roman"/>
                <w:sz w:val="20"/>
                <w:szCs w:val="20"/>
                <w:lang w:eastAsia="en-GB"/>
              </w:rPr>
              <w:t>/</w:t>
            </w:r>
            <w:r w:rsidR="00C924A9">
              <w:rPr>
                <w:rFonts w:ascii="Times New Roman" w:eastAsia="Times New Roman" w:hAnsi="Times New Roman" w:cs="Times New Roman"/>
                <w:sz w:val="20"/>
                <w:szCs w:val="20"/>
                <w:lang w:eastAsia="en-GB"/>
              </w:rPr>
              <w:t>R0050</w:t>
            </w:r>
            <w:r w:rsidR="0036235F">
              <w:rPr>
                <w:rFonts w:ascii="Times New Roman" w:eastAsia="Times New Roman" w:hAnsi="Times New Roman" w:cs="Times New Roman"/>
                <w:sz w:val="20"/>
                <w:szCs w:val="20"/>
                <w:lang w:eastAsia="en-GB"/>
              </w:rPr>
              <w:t>.</w:t>
            </w:r>
          </w:p>
        </w:tc>
      </w:tr>
      <w:tr w:rsidR="006B5450"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C0020/R0060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r w:rsidR="0000631B">
              <w:rPr>
                <w:rFonts w:ascii="Times New Roman" w:eastAsia="Times New Roman" w:hAnsi="Times New Roman" w:cs="Times New Roman"/>
                <w:sz w:val="20"/>
                <w:szCs w:val="20"/>
                <w:lang w:eastAsia="en-GB"/>
              </w:rPr>
              <w:t xml:space="preserve"> </w:t>
            </w:r>
            <w:del w:id="34" w:author="Author">
              <w:r w:rsidR="0000631B" w:rsidRPr="003A4D7A" w:rsidDel="00A226D0">
                <w:rPr>
                  <w:rFonts w:ascii="Times New Roman" w:eastAsia="Times New Roman" w:hAnsi="Times New Roman" w:cs="Times New Roman"/>
                  <w:sz w:val="20"/>
                  <w:szCs w:val="20"/>
                  <w:lang w:eastAsia="en-GB"/>
                </w:rPr>
                <w:delText>- risks accepted prior to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C0010/R0060</w:t>
            </w:r>
            <w:r w:rsidR="0036235F">
              <w:rPr>
                <w:rFonts w:ascii="Times New Roman" w:eastAsia="Times New Roman" w:hAnsi="Times New Roman" w:cs="Times New Roman"/>
                <w:sz w:val="20"/>
                <w:szCs w:val="20"/>
                <w:lang w:eastAsia="en-GB"/>
              </w:rPr>
              <w:t>.</w:t>
            </w:r>
          </w:p>
        </w:tc>
      </w:tr>
      <w:tr w:rsidR="006B5450" w:rsidRPr="00F6780F" w:rsidTr="002F78DD">
        <w:trPr>
          <w:trHeight w:val="9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C0020/R0070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(UW18)</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3623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F6780F">
              <w:rPr>
                <w:rFonts w:ascii="Times New Roman" w:eastAsia="Times New Roman" w:hAnsi="Times New Roman" w:cs="Times New Roman"/>
                <w:sz w:val="20"/>
                <w:szCs w:val="20"/>
                <w:lang w:eastAsia="en-GB"/>
              </w:rPr>
              <w:t xml:space="preserve">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2F78DD" w:rsidRDefault="0036235F"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c</w:t>
            </w:r>
            <w:r w:rsidRPr="00F6780F">
              <w:rPr>
                <w:rFonts w:ascii="Times New Roman" w:eastAsia="Times New Roman" w:hAnsi="Times New Roman" w:cs="Times New Roman"/>
                <w:sz w:val="20"/>
                <w:szCs w:val="20"/>
                <w:lang w:eastAsia="en-GB"/>
              </w:rPr>
              <w:t>hanges related to risks accepted to prior, gross of reinsurance</w:t>
            </w:r>
            <w:r>
              <w:rPr>
                <w:rFonts w:ascii="Times New Roman" w:eastAsia="Times New Roman" w:hAnsi="Times New Roman" w:cs="Times New Roman"/>
                <w:sz w:val="20"/>
                <w:szCs w:val="20"/>
                <w:lang w:eastAsia="en-GB"/>
              </w:rPr>
              <w:t>.</w:t>
            </w:r>
            <w:r w:rsidRPr="00F6780F" w:rsidDel="0036235F">
              <w:rPr>
                <w:rFonts w:ascii="Times New Roman" w:eastAsia="Times New Roman" w:hAnsi="Times New Roman" w:cs="Times New Roman"/>
                <w:sz w:val="20"/>
                <w:szCs w:val="20"/>
                <w:lang w:eastAsia="en-GB"/>
              </w:rPr>
              <w:t xml:space="preserve"> </w:t>
            </w:r>
          </w:p>
        </w:tc>
      </w:tr>
      <w:tr w:rsidR="0036235F" w:rsidRPr="001D567E" w:rsidTr="00EF2F99">
        <w:trPr>
          <w:trHeight w:val="346"/>
        </w:trPr>
        <w:tc>
          <w:tcPr>
            <w:tcW w:w="9214" w:type="dxa"/>
            <w:gridSpan w:val="3"/>
            <w:tcBorders>
              <w:top w:val="single" w:sz="4" w:space="0" w:color="auto"/>
              <w:bottom w:val="single" w:sz="4" w:space="0" w:color="auto"/>
            </w:tcBorders>
            <w:shd w:val="clear" w:color="auto" w:fill="auto"/>
          </w:tcPr>
          <w:p w:rsidR="009F14DB" w:rsidRDefault="009F14DB" w:rsidP="00EF2F99">
            <w:pPr>
              <w:spacing w:before="120" w:after="120" w:line="240" w:lineRule="auto"/>
              <w:rPr>
                <w:ins w:id="35" w:author="Author"/>
                <w:rFonts w:ascii="Times New Roman" w:eastAsia="Times New Roman" w:hAnsi="Times New Roman" w:cs="Times New Roman"/>
                <w:b/>
                <w:sz w:val="20"/>
                <w:szCs w:val="20"/>
                <w:lang w:eastAsia="en-GB"/>
              </w:rPr>
            </w:pPr>
            <w:ins w:id="36" w:author="Author">
              <w:r w:rsidRPr="009F14DB">
                <w:rPr>
                  <w:rFonts w:ascii="Times New Roman" w:eastAsia="Times New Roman" w:hAnsi="Times New Roman" w:cs="Times New Roman"/>
                  <w:b/>
                  <w:sz w:val="20"/>
                  <w:szCs w:val="20"/>
                  <w:lang w:eastAsia="en-GB"/>
                </w:rPr>
                <w:t>Detailed analysis per period - Technical flows versus Technical provisions - AY</w:t>
              </w:r>
            </w:ins>
          </w:p>
          <w:p w:rsidR="0036235F" w:rsidRPr="001D567E" w:rsidRDefault="0036235F" w:rsidP="00EF2F99">
            <w:pPr>
              <w:spacing w:before="120" w:after="120" w:line="240" w:lineRule="auto"/>
              <w:rPr>
                <w:rFonts w:ascii="Times New Roman" w:eastAsia="Times New Roman" w:hAnsi="Times New Roman" w:cs="Times New Roman"/>
                <w:b/>
                <w:sz w:val="20"/>
                <w:szCs w:val="20"/>
                <w:lang w:eastAsia="en-GB"/>
              </w:rPr>
            </w:pPr>
            <w:r w:rsidRPr="0036235F">
              <w:rPr>
                <w:rFonts w:ascii="Times New Roman" w:eastAsia="Times New Roman" w:hAnsi="Times New Roman" w:cs="Times New Roman"/>
                <w:b/>
                <w:sz w:val="20"/>
                <w:szCs w:val="20"/>
                <w:lang w:eastAsia="en-GB"/>
              </w:rPr>
              <w:t>Risks covered after the period</w:t>
            </w:r>
          </w:p>
        </w:tc>
      </w:tr>
      <w:tr w:rsidR="006B5450" w:rsidRPr="00F6780F" w:rsidTr="002F78DD">
        <w:trPr>
          <w:trHeight w:val="1326"/>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C0030/R0080</w:t>
            </w:r>
          </w:p>
          <w:p w:rsidR="00B23FEE" w:rsidRPr="00C86E5F" w:rsidRDefault="00B23FEE"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C86E5F" w:rsidRDefault="006B5450"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Premiums</w:t>
            </w:r>
            <w:ins w:id="37" w:author="Author">
              <w:r w:rsidR="00A226D0">
                <w:rPr>
                  <w:rFonts w:ascii="Times New Roman" w:eastAsia="Times New Roman" w:hAnsi="Times New Roman" w:cs="Times New Roman"/>
                  <w:sz w:val="20"/>
                  <w:szCs w:val="20"/>
                  <w:lang w:eastAsia="en-GB"/>
                </w:rPr>
                <w:t xml:space="preserve"> earned/</w:t>
              </w:r>
            </w:ins>
            <w:r w:rsidRPr="00C86E5F">
              <w:rPr>
                <w:rFonts w:ascii="Times New Roman" w:eastAsia="Times New Roman" w:hAnsi="Times New Roman" w:cs="Times New Roman"/>
                <w:sz w:val="20"/>
                <w:szCs w:val="20"/>
                <w:lang w:eastAsia="en-GB"/>
              </w:rPr>
              <w:t xml:space="preserve"> to be earned</w:t>
            </w:r>
          </w:p>
        </w:tc>
        <w:tc>
          <w:tcPr>
            <w:tcW w:w="5456" w:type="dxa"/>
            <w:tcBorders>
              <w:top w:val="single" w:sz="4" w:space="0" w:color="auto"/>
              <w:left w:val="single" w:sz="4" w:space="0" w:color="auto"/>
              <w:right w:val="single" w:sz="4" w:space="0" w:color="auto"/>
            </w:tcBorders>
            <w:shd w:val="clear" w:color="auto" w:fill="auto"/>
            <w:hideMark/>
          </w:tcPr>
          <w:p w:rsidR="006B5450" w:rsidRPr="003B5D42" w:rsidRDefault="006B5450" w:rsidP="00792C1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Corresponds to part of premiums related to risks covered after the period, i.e. premiums to be earned after the period.</w:t>
            </w:r>
          </w:p>
          <w:p w:rsidR="006B5450" w:rsidRPr="003B5D42" w:rsidRDefault="006B5450" w:rsidP="007F1325">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del w:id="38" w:author="Author">
              <w:r w:rsidRPr="003B5D42" w:rsidDel="007F1325">
                <w:rPr>
                  <w:rFonts w:ascii="Times New Roman" w:eastAsia="Times New Roman" w:hAnsi="Times New Roman" w:cs="Times New Roman"/>
                  <w:sz w:val="20"/>
                  <w:szCs w:val="20"/>
                  <w:lang w:eastAsia="en-GB"/>
                </w:rPr>
                <w:delText>, as long as this reconciles at the end to total written premiums S.29.03</w:delText>
              </w:r>
            </w:del>
            <w:r w:rsidR="0036235F" w:rsidRPr="003B5D42">
              <w:rPr>
                <w:rFonts w:ascii="Times New Roman" w:eastAsia="Times New Roman" w:hAnsi="Times New Roman" w:cs="Times New Roman"/>
                <w:sz w:val="20"/>
                <w:szCs w:val="20"/>
                <w:lang w:eastAsia="en-GB"/>
              </w:rPr>
              <w:t>.</w:t>
            </w:r>
          </w:p>
        </w:tc>
      </w:tr>
      <w:tr w:rsidR="006B5450" w:rsidRPr="00F6780F" w:rsidTr="002F78DD">
        <w:trPr>
          <w:trHeight w:val="123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C0030/R00</w:t>
            </w:r>
            <w:r>
              <w:rPr>
                <w:rFonts w:ascii="Times New Roman" w:eastAsia="Times New Roman" w:hAnsi="Times New Roman" w:cs="Times New Roman"/>
                <w:sz w:val="20"/>
                <w:szCs w:val="20"/>
                <w:lang w:eastAsia="en-GB"/>
              </w:rPr>
              <w:t>9</w:t>
            </w:r>
            <w:r w:rsidRPr="00C86E5F">
              <w:rPr>
                <w:rFonts w:ascii="Times New Roman" w:eastAsia="Times New Roman" w:hAnsi="Times New Roman" w:cs="Times New Roman"/>
                <w:sz w:val="20"/>
                <w:szCs w:val="20"/>
                <w:lang w:eastAsia="en-GB"/>
              </w:rPr>
              <w:t>0</w:t>
            </w:r>
          </w:p>
          <w:p w:rsidR="00B23FEE" w:rsidRPr="00F6780F" w:rsidRDefault="00B23FE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36235F">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460E9B" w:rsidRPr="003B5D42" w:rsidRDefault="006B5450" w:rsidP="00460E9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Corresponds to part of claims </w:t>
            </w:r>
            <w:r w:rsidR="00460E9B" w:rsidRPr="003B5D42">
              <w:rPr>
                <w:rFonts w:ascii="Times New Roman" w:eastAsia="Times New Roman" w:hAnsi="Times New Roman" w:cs="Times New Roman"/>
                <w:sz w:val="20"/>
                <w:szCs w:val="20"/>
                <w:lang w:eastAsia="en-GB"/>
              </w:rPr>
              <w:t>and</w:t>
            </w:r>
            <w:r w:rsidRPr="003B5D42">
              <w:rPr>
                <w:rFonts w:ascii="Times New Roman" w:eastAsia="Times New Roman" w:hAnsi="Times New Roman" w:cs="Times New Roman"/>
                <w:sz w:val="20"/>
                <w:szCs w:val="20"/>
                <w:lang w:eastAsia="en-GB"/>
              </w:rPr>
              <w:t xml:space="preserve"> benefits, net of </w:t>
            </w:r>
            <w:r w:rsidR="0036235F" w:rsidRPr="003B5D42">
              <w:rPr>
                <w:rFonts w:ascii="Times New Roman" w:eastAsia="Times New Roman" w:hAnsi="Times New Roman" w:cs="Times New Roman"/>
                <w:sz w:val="20"/>
                <w:szCs w:val="20"/>
                <w:lang w:eastAsia="en-GB"/>
              </w:rPr>
              <w:t xml:space="preserve">salvages and </w:t>
            </w:r>
            <w:proofErr w:type="spellStart"/>
            <w:r w:rsidR="0036235F" w:rsidRPr="003B5D42">
              <w:rPr>
                <w:rFonts w:ascii="Times New Roman" w:eastAsia="Times New Roman" w:hAnsi="Times New Roman" w:cs="Times New Roman"/>
                <w:sz w:val="20"/>
                <w:szCs w:val="20"/>
                <w:lang w:eastAsia="en-GB"/>
              </w:rPr>
              <w:t>subrogations</w:t>
            </w:r>
            <w:proofErr w:type="spellEnd"/>
            <w:r w:rsidR="0036235F" w:rsidRPr="003B5D42">
              <w:rPr>
                <w:rFonts w:ascii="Times New Roman" w:eastAsia="Times New Roman" w:hAnsi="Times New Roman" w:cs="Times New Roman"/>
                <w:sz w:val="20"/>
                <w:szCs w:val="20"/>
                <w:lang w:eastAsia="en-GB"/>
              </w:rPr>
              <w:t xml:space="preserve"> </w:t>
            </w:r>
            <w:r w:rsidRPr="003B5D42">
              <w:rPr>
                <w:rFonts w:ascii="Times New Roman" w:eastAsia="Times New Roman" w:hAnsi="Times New Roman" w:cs="Times New Roman"/>
                <w:sz w:val="20"/>
                <w:szCs w:val="20"/>
                <w:lang w:eastAsia="en-GB"/>
              </w:rPr>
              <w:t>related to risks covered after the period</w:t>
            </w:r>
            <w:r w:rsidR="00460E9B" w:rsidRPr="003B5D42">
              <w:rPr>
                <w:rFonts w:ascii="Times New Roman" w:eastAsia="Times New Roman" w:hAnsi="Times New Roman" w:cs="Times New Roman"/>
                <w:sz w:val="20"/>
                <w:szCs w:val="20"/>
                <w:lang w:eastAsia="en-GB"/>
              </w:rPr>
              <w:t xml:space="preserve"> (theoretically at nil). </w:t>
            </w:r>
          </w:p>
          <w:p w:rsidR="009C7DA0" w:rsidRPr="003B5D42" w:rsidRDefault="009C7DA0" w:rsidP="00C86E5F">
            <w:pPr>
              <w:spacing w:after="0" w:line="240" w:lineRule="auto"/>
              <w:rPr>
                <w:rFonts w:ascii="Times New Roman" w:eastAsia="Times New Roman" w:hAnsi="Times New Roman" w:cs="Times New Roman"/>
                <w:sz w:val="20"/>
                <w:szCs w:val="20"/>
                <w:lang w:eastAsia="en-GB"/>
              </w:rPr>
            </w:pPr>
          </w:p>
          <w:p w:rsidR="006B5450" w:rsidRPr="003B5D42" w:rsidRDefault="006B5450">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See </w:t>
            </w:r>
            <w:r w:rsidR="00460E9B" w:rsidRPr="003B5D42">
              <w:rPr>
                <w:rFonts w:ascii="Times New Roman" w:eastAsia="Times New Roman" w:hAnsi="Times New Roman" w:cs="Times New Roman"/>
                <w:sz w:val="20"/>
                <w:szCs w:val="20"/>
                <w:lang w:eastAsia="en-GB"/>
              </w:rPr>
              <w:t xml:space="preserve">instructions </w:t>
            </w:r>
            <w:r w:rsidRPr="003B5D42">
              <w:rPr>
                <w:rFonts w:ascii="Times New Roman" w:eastAsia="Times New Roman" w:hAnsi="Times New Roman" w:cs="Times New Roman"/>
                <w:sz w:val="20"/>
                <w:szCs w:val="20"/>
                <w:lang w:eastAsia="en-GB"/>
              </w:rPr>
              <w:t xml:space="preserve">on </w:t>
            </w:r>
            <w:r w:rsidR="00C86E5F" w:rsidRPr="003B5D42">
              <w:rPr>
                <w:rFonts w:ascii="Times New Roman" w:eastAsia="Times New Roman" w:hAnsi="Times New Roman" w:cs="Times New Roman"/>
                <w:sz w:val="20"/>
                <w:szCs w:val="20"/>
                <w:lang w:eastAsia="en-GB"/>
              </w:rPr>
              <w:t>C0010/R0020</w:t>
            </w:r>
            <w:r w:rsidR="00460E9B" w:rsidRPr="003B5D42">
              <w:rPr>
                <w:rFonts w:ascii="Times New Roman" w:eastAsia="Times New Roman" w:hAnsi="Times New Roman" w:cs="Times New Roman"/>
                <w:sz w:val="20"/>
                <w:szCs w:val="20"/>
                <w:lang w:eastAsia="en-GB"/>
              </w:rPr>
              <w:t>.</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p w:rsidR="00B23FEE" w:rsidRPr="00F6780F" w:rsidRDefault="00B23FEE"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(AY3)</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460E9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after the period.</w:t>
            </w:r>
          </w:p>
          <w:p w:rsidR="009C7DA0" w:rsidRDefault="009C7DA0"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460E9B">
              <w:rPr>
                <w:rFonts w:ascii="Times New Roman" w:eastAsia="Times New Roman" w:hAnsi="Times New Roman" w:cs="Times New Roman"/>
                <w:sz w:val="20"/>
                <w:szCs w:val="20"/>
                <w:lang w:eastAsia="en-GB"/>
              </w:rPr>
              <w:t>instructions</w:t>
            </w:r>
            <w:r w:rsidR="00460E9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on</w:t>
            </w:r>
            <w:r w:rsidR="00C86E5F">
              <w:rPr>
                <w:rFonts w:ascii="Times New Roman" w:eastAsia="Times New Roman" w:hAnsi="Times New Roman" w:cs="Times New Roman"/>
                <w:sz w:val="20"/>
                <w:szCs w:val="20"/>
                <w:lang w:eastAsia="en-GB"/>
              </w:rPr>
              <w:t xml:space="preserve"> C0010/R0030</w:t>
            </w:r>
            <w:r w:rsidR="00460E9B">
              <w:rPr>
                <w:rFonts w:ascii="Times New Roman" w:eastAsia="Times New Roman" w:hAnsi="Times New Roman" w:cs="Times New Roman"/>
                <w:sz w:val="20"/>
                <w:szCs w:val="20"/>
                <w:lang w:eastAsia="en-GB"/>
              </w:rPr>
              <w:t>.</w:t>
            </w:r>
          </w:p>
        </w:tc>
      </w:tr>
      <w:tr w:rsidR="006B5450" w:rsidRPr="00F6780F" w:rsidTr="002F78DD">
        <w:trPr>
          <w:trHeight w:val="14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w:t>
            </w:r>
            <w:r>
              <w:rPr>
                <w:rFonts w:ascii="Times New Roman" w:eastAsia="Times New Roman" w:hAnsi="Times New Roman" w:cs="Times New Roman"/>
                <w:sz w:val="20"/>
                <w:szCs w:val="20"/>
                <w:lang w:eastAsia="en-GB"/>
              </w:rPr>
              <w:t>11</w:t>
            </w:r>
            <w:r w:rsidRPr="00C86E5F">
              <w:rPr>
                <w:rFonts w:ascii="Times New Roman" w:eastAsia="Times New Roman" w:hAnsi="Times New Roman" w:cs="Times New Roman"/>
                <w:sz w:val="20"/>
                <w:szCs w:val="20"/>
                <w:lang w:eastAsia="en-GB"/>
              </w:rPr>
              <w:t>0</w:t>
            </w:r>
          </w:p>
          <w:p w:rsidR="006B5450" w:rsidRPr="00F6780F" w:rsidRDefault="00B23FEE"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(AY4)</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960726">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w:t>
            </w:r>
            <w:ins w:id="39" w:author="Author">
              <w:r w:rsidR="00A226D0">
                <w:rPr>
                  <w:rFonts w:ascii="Times New Roman" w:eastAsia="Times New Roman" w:hAnsi="Times New Roman" w:cs="Times New Roman"/>
                  <w:sz w:val="20"/>
                  <w:szCs w:val="20"/>
                  <w:lang w:eastAsia="en-GB"/>
                </w:rPr>
                <w:t xml:space="preserve">est </w:t>
              </w:r>
            </w:ins>
            <w:r w:rsidRPr="00F6780F">
              <w:rPr>
                <w:rFonts w:ascii="Times New Roman" w:eastAsia="Times New Roman" w:hAnsi="Times New Roman" w:cs="Times New Roman"/>
                <w:sz w:val="20"/>
                <w:szCs w:val="20"/>
                <w:lang w:eastAsia="en-GB"/>
              </w:rPr>
              <w:t>E</w:t>
            </w:r>
            <w:ins w:id="40" w:author="Author">
              <w:r w:rsidR="00A226D0">
                <w:rPr>
                  <w:rFonts w:ascii="Times New Roman" w:eastAsia="Times New Roman" w:hAnsi="Times New Roman" w:cs="Times New Roman"/>
                  <w:sz w:val="20"/>
                  <w:szCs w:val="20"/>
                  <w:lang w:eastAsia="en-GB"/>
                </w:rPr>
                <w:t>stimate</w:t>
              </w:r>
            </w:ins>
          </w:p>
        </w:tc>
        <w:tc>
          <w:tcPr>
            <w:tcW w:w="5456" w:type="dxa"/>
            <w:tcBorders>
              <w:top w:val="single" w:sz="4" w:space="0" w:color="auto"/>
              <w:left w:val="single" w:sz="4" w:space="0" w:color="auto"/>
              <w:right w:val="single" w:sz="4" w:space="0" w:color="auto"/>
            </w:tcBorders>
            <w:shd w:val="clear" w:color="auto" w:fill="auto"/>
            <w:hideMark/>
          </w:tcPr>
          <w:p w:rsidR="006B5450" w:rsidRPr="002F78DD" w:rsidRDefault="00EA62DA" w:rsidP="002F78DD">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2F78DD">
              <w:rPr>
                <w:rFonts w:ascii="Times New Roman" w:eastAsia="Times New Roman" w:hAnsi="Times New Roman" w:cs="Times New Roman"/>
                <w:sz w:val="20"/>
                <w:szCs w:val="20"/>
                <w:lang w:eastAsia="en-GB"/>
              </w:rPr>
              <w:t xml:space="preserve">his variation of BE </w:t>
            </w:r>
            <w:del w:id="41" w:author="Author">
              <w:r w:rsidR="00437238" w:rsidRPr="002F78DD" w:rsidDel="009F14DB">
                <w:rPr>
                  <w:rFonts w:ascii="Times New Roman" w:eastAsia="Times New Roman" w:hAnsi="Times New Roman" w:cs="Times New Roman"/>
                  <w:sz w:val="20"/>
                  <w:szCs w:val="20"/>
                  <w:lang w:eastAsia="en-GB"/>
                </w:rPr>
                <w:delText xml:space="preserve"> </w:delText>
              </w:r>
            </w:del>
            <w:r w:rsidR="00437238" w:rsidRPr="002F78DD">
              <w:rPr>
                <w:rFonts w:ascii="Times New Roman" w:eastAsia="Times New Roman" w:hAnsi="Times New Roman" w:cs="Times New Roman"/>
                <w:sz w:val="20"/>
                <w:szCs w:val="20"/>
                <w:lang w:eastAsia="en-GB"/>
              </w:rPr>
              <w:t>shall</w:t>
            </w:r>
            <w:r w:rsidR="006B5450" w:rsidRPr="002F78DD">
              <w:rPr>
                <w:rFonts w:ascii="Times New Roman" w:eastAsia="Times New Roman" w:hAnsi="Times New Roman" w:cs="Times New Roman"/>
                <w:sz w:val="20"/>
                <w:szCs w:val="20"/>
                <w:lang w:eastAsia="en-GB"/>
              </w:rPr>
              <w:t xml:space="preserve"> correspond to the sum of cells </w:t>
            </w:r>
            <w:r w:rsidR="00C86E5F" w:rsidRPr="002F78DD">
              <w:rPr>
                <w:rFonts w:ascii="Times New Roman" w:eastAsia="Times New Roman" w:hAnsi="Times New Roman" w:cs="Times New Roman"/>
                <w:sz w:val="20"/>
                <w:szCs w:val="20"/>
                <w:lang w:eastAsia="en-GB"/>
              </w:rPr>
              <w:t xml:space="preserve">C0050/R0190 </w:t>
            </w:r>
            <w:r w:rsidR="006B5450" w:rsidRPr="002F78DD">
              <w:rPr>
                <w:rFonts w:ascii="Times New Roman" w:eastAsia="Times New Roman" w:hAnsi="Times New Roman" w:cs="Times New Roman"/>
                <w:sz w:val="20"/>
                <w:szCs w:val="20"/>
                <w:lang w:eastAsia="en-GB"/>
              </w:rPr>
              <w:t>from template S.29.03</w:t>
            </w:r>
            <w:r w:rsidR="00C86E5F" w:rsidRPr="002F78DD">
              <w:rPr>
                <w:rFonts w:ascii="Times New Roman" w:eastAsia="Times New Roman" w:hAnsi="Times New Roman" w:cs="Times New Roman"/>
                <w:sz w:val="20"/>
                <w:szCs w:val="20"/>
                <w:lang w:eastAsia="en-GB"/>
              </w:rPr>
              <w:t xml:space="preserve"> and C0060/R0190 from template S.29.03</w:t>
            </w:r>
            <w:r w:rsidR="006B5450" w:rsidRPr="002F78DD">
              <w:rPr>
                <w:rFonts w:ascii="Times New Roman" w:eastAsia="Times New Roman" w:hAnsi="Times New Roman" w:cs="Times New Roman"/>
                <w:sz w:val="20"/>
                <w:szCs w:val="20"/>
                <w:lang w:eastAsia="en-GB"/>
              </w:rPr>
              <w:t>. The amount refers to changes in (part of) Premiums Provisions (i.e. in relation to all recognised obligations within the boundary of the contract at the valuation date where the claim has not yet occurred) as follows:</w:t>
            </w:r>
          </w:p>
          <w:p w:rsidR="006B5450" w:rsidRPr="00F6780F" w:rsidRDefault="006B5450" w:rsidP="002F78DD">
            <w:pPr>
              <w:pStyle w:val="ListParagraph"/>
              <w:numPr>
                <w:ilvl w:val="1"/>
                <w:numId w:val="3"/>
              </w:numPr>
              <w:spacing w:after="0" w:line="240" w:lineRule="auto"/>
              <w:ind w:left="529"/>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identify  Premiums Provisions at year end N</w:t>
            </w:r>
          </w:p>
          <w:p w:rsidR="006B5450" w:rsidRPr="00F6780F" w:rsidRDefault="006B5450" w:rsidP="002F78DD">
            <w:pPr>
              <w:pStyle w:val="ListParagraph"/>
              <w:numPr>
                <w:ilvl w:val="1"/>
                <w:numId w:val="3"/>
              </w:numPr>
              <w:spacing w:after="0" w:line="240" w:lineRule="auto"/>
              <w:ind w:left="529"/>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identify, if any, the part of premiums provisions at Year end (N-1) for which cover had not yet incepted before closing Year end N -1 (</w:t>
            </w:r>
            <w:proofErr w:type="spellStart"/>
            <w:r w:rsidRPr="00F6780F">
              <w:rPr>
                <w:rFonts w:ascii="Times New Roman" w:eastAsia="Times New Roman" w:hAnsi="Times New Roman" w:cs="Times New Roman"/>
                <w:sz w:val="20"/>
                <w:szCs w:val="20"/>
                <w:lang w:eastAsia="en-GB"/>
              </w:rPr>
              <w:t>i.e</w:t>
            </w:r>
            <w:proofErr w:type="spellEnd"/>
            <w:r w:rsidRPr="00F6780F">
              <w:rPr>
                <w:rFonts w:ascii="Times New Roman" w:eastAsia="Times New Roman" w:hAnsi="Times New Roman" w:cs="Times New Roman"/>
                <w:sz w:val="20"/>
                <w:szCs w:val="20"/>
                <w:lang w:eastAsia="en-GB"/>
              </w:rPr>
              <w:t xml:space="preserve"> in case of premiums provisions in relation to obligations on more than one future reporting period)</w:t>
            </w:r>
          </w:p>
          <w:p w:rsidR="00EF2F99" w:rsidRDefault="006B5450" w:rsidP="002F78DD">
            <w:pPr>
              <w:spacing w:after="0" w:line="240" w:lineRule="auto"/>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In case Premiums Provisions at year end (N-1) includes amount for which claims occurred during year N, this </w:t>
            </w:r>
            <w:proofErr w:type="gramStart"/>
            <w:r w:rsidRPr="002F78DD">
              <w:rPr>
                <w:rFonts w:ascii="Times New Roman" w:eastAsia="Times New Roman" w:hAnsi="Times New Roman" w:cs="Times New Roman"/>
                <w:sz w:val="20"/>
                <w:szCs w:val="20"/>
                <w:lang w:eastAsia="en-GB"/>
              </w:rPr>
              <w:t xml:space="preserve">amount </w:t>
            </w:r>
            <w:r w:rsidR="00437238" w:rsidRPr="002F78DD">
              <w:rPr>
                <w:rFonts w:ascii="Times New Roman" w:eastAsia="Times New Roman" w:hAnsi="Times New Roman" w:cs="Times New Roman"/>
                <w:sz w:val="20"/>
                <w:szCs w:val="20"/>
                <w:lang w:eastAsia="en-GB"/>
              </w:rPr>
              <w:t xml:space="preserve"> shall</w:t>
            </w:r>
            <w:proofErr w:type="gramEnd"/>
            <w:r w:rsidRPr="002F78DD">
              <w:rPr>
                <w:rFonts w:ascii="Times New Roman" w:eastAsia="Times New Roman" w:hAnsi="Times New Roman" w:cs="Times New Roman"/>
                <w:sz w:val="20"/>
                <w:szCs w:val="20"/>
                <w:lang w:eastAsia="en-GB"/>
              </w:rPr>
              <w:t xml:space="preserve"> not be considered in Variation of BE on risks covered after the period, but, instead in Variation of BE on risks covered during the period, as this provision turned to Claims provisions.</w:t>
            </w:r>
          </w:p>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w:t>
            </w:r>
          </w:p>
        </w:tc>
      </w:tr>
      <w:tr w:rsidR="006B5450" w:rsidRPr="00F6780F" w:rsidTr="002F78DD">
        <w:trPr>
          <w:trHeight w:val="6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w:t>
            </w:r>
            <w:r>
              <w:rPr>
                <w:rFonts w:ascii="Times New Roman" w:eastAsia="Times New Roman" w:hAnsi="Times New Roman" w:cs="Times New Roman"/>
                <w:sz w:val="20"/>
                <w:szCs w:val="20"/>
                <w:lang w:eastAsia="en-GB"/>
              </w:rPr>
              <w:t>R012</w:t>
            </w:r>
            <w:r w:rsidRPr="00C86E5F">
              <w:rPr>
                <w:rFonts w:ascii="Times New Roman" w:eastAsia="Times New Roman" w:hAnsi="Times New Roman" w:cs="Times New Roman"/>
                <w:sz w:val="20"/>
                <w:szCs w:val="20"/>
                <w:lang w:eastAsia="en-GB"/>
              </w:rPr>
              <w:t>0</w:t>
            </w:r>
          </w:p>
          <w:p w:rsidR="00DB74B5" w:rsidRDefault="00DB74B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(AY5)</w:t>
            </w:r>
          </w:p>
          <w:p w:rsidR="00DB74B5" w:rsidRPr="00F6780F" w:rsidRDefault="00DB74B5" w:rsidP="00792C1B">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ins w:id="42" w:author="Author">
              <w:r w:rsidR="00A226D0">
                <w:rPr>
                  <w:rFonts w:ascii="Times New Roman" w:eastAsia="Times New Roman" w:hAnsi="Times New Roman" w:cs="Times New Roman"/>
                  <w:sz w:val="20"/>
                  <w:szCs w:val="20"/>
                  <w:lang w:eastAsia="en-GB"/>
                </w:rPr>
                <w:t xml:space="preserve">echnical </w:t>
              </w:r>
            </w:ins>
            <w:r w:rsidRPr="00F6780F">
              <w:rPr>
                <w:rFonts w:ascii="Times New Roman" w:eastAsia="Times New Roman" w:hAnsi="Times New Roman" w:cs="Times New Roman"/>
                <w:sz w:val="20"/>
                <w:szCs w:val="20"/>
                <w:lang w:eastAsia="en-GB"/>
              </w:rPr>
              <w:t>P</w:t>
            </w:r>
            <w:ins w:id="43" w:author="Author">
              <w:r w:rsidR="00A226D0">
                <w:rPr>
                  <w:rFonts w:ascii="Times New Roman" w:eastAsia="Times New Roman" w:hAnsi="Times New Roman" w:cs="Times New Roman"/>
                  <w:sz w:val="20"/>
                  <w:szCs w:val="20"/>
                  <w:lang w:eastAsia="en-GB"/>
                </w:rPr>
                <w:t>rovisions</w:t>
              </w:r>
            </w:ins>
            <w:r w:rsidRPr="00F6780F">
              <w:rPr>
                <w:rFonts w:ascii="Times New Roman" w:eastAsia="Times New Roman" w:hAnsi="Times New Roman" w:cs="Times New Roman"/>
                <w:sz w:val="20"/>
                <w:szCs w:val="20"/>
                <w:lang w:eastAsia="en-GB"/>
              </w:rPr>
              <w:t xml:space="preserve"> as a whole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6B702D">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after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C0010/R0050</w:t>
            </w:r>
            <w:r w:rsidR="00EF2F99">
              <w:rPr>
                <w:rFonts w:ascii="Times New Roman" w:eastAsia="Times New Roman" w:hAnsi="Times New Roman" w:cs="Times New Roman"/>
                <w:sz w:val="20"/>
                <w:szCs w:val="20"/>
                <w:lang w:eastAsia="en-GB"/>
              </w:rPr>
              <w:t>.</w:t>
            </w:r>
          </w:p>
        </w:tc>
      </w:tr>
      <w:tr w:rsidR="006B5450"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w:t>
            </w:r>
            <w:r>
              <w:rPr>
                <w:rFonts w:ascii="Times New Roman" w:eastAsia="Times New Roman" w:hAnsi="Times New Roman" w:cs="Times New Roman"/>
                <w:sz w:val="20"/>
                <w:szCs w:val="20"/>
                <w:lang w:eastAsia="en-GB"/>
              </w:rPr>
              <w:t>013</w:t>
            </w:r>
            <w:r w:rsidRPr="00C86E5F">
              <w:rPr>
                <w:rFonts w:ascii="Times New Roman" w:eastAsia="Times New Roman" w:hAnsi="Times New Roman" w:cs="Times New Roman"/>
                <w:sz w:val="20"/>
                <w:szCs w:val="20"/>
                <w:lang w:eastAsia="en-GB"/>
              </w:rPr>
              <w:t>0</w:t>
            </w:r>
          </w:p>
          <w:p w:rsidR="00DB74B5"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(AY6)</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EF2F99">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00C86E5F"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C0010/R0060</w:t>
            </w:r>
            <w:r w:rsidR="00EF2F99">
              <w:rPr>
                <w:rFonts w:ascii="Times New Roman" w:eastAsia="Times New Roman" w:hAnsi="Times New Roman" w:cs="Times New Roman"/>
                <w:sz w:val="20"/>
                <w:szCs w:val="20"/>
                <w:lang w:eastAsia="en-GB"/>
              </w:rPr>
              <w:t>.</w:t>
            </w:r>
          </w:p>
        </w:tc>
      </w:tr>
      <w:tr w:rsidR="006B5450" w:rsidRPr="00F6780F" w:rsidTr="002F78DD">
        <w:trPr>
          <w:trHeight w:val="65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w:t>
            </w:r>
            <w:r>
              <w:rPr>
                <w:rFonts w:ascii="Times New Roman" w:eastAsia="Times New Roman" w:hAnsi="Times New Roman" w:cs="Times New Roman"/>
                <w:sz w:val="20"/>
                <w:szCs w:val="20"/>
                <w:lang w:eastAsia="en-GB"/>
              </w:rPr>
              <w:t>R014</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c</w:t>
            </w:r>
            <w:r w:rsidRPr="00F6780F">
              <w:rPr>
                <w:rFonts w:ascii="Times New Roman" w:eastAsia="Times New Roman" w:hAnsi="Times New Roman" w:cs="Times New Roman"/>
                <w:sz w:val="20"/>
                <w:szCs w:val="20"/>
                <w:lang w:eastAsia="en-GB"/>
              </w:rPr>
              <w:t>hanges related to risks covered after the period, gross of reinsurance</w:t>
            </w:r>
            <w:r>
              <w:rPr>
                <w:rFonts w:ascii="Times New Roman" w:eastAsia="Times New Roman" w:hAnsi="Times New Roman" w:cs="Times New Roman"/>
                <w:sz w:val="20"/>
                <w:szCs w:val="20"/>
                <w:lang w:eastAsia="en-GB"/>
              </w:rPr>
              <w:t>.</w:t>
            </w:r>
          </w:p>
        </w:tc>
      </w:tr>
      <w:tr w:rsidR="00EF2F99" w:rsidRPr="001D567E" w:rsidTr="00EF2F99">
        <w:trPr>
          <w:trHeight w:val="346"/>
        </w:trPr>
        <w:tc>
          <w:tcPr>
            <w:tcW w:w="9214" w:type="dxa"/>
            <w:gridSpan w:val="3"/>
            <w:tcBorders>
              <w:top w:val="single" w:sz="4" w:space="0" w:color="auto"/>
              <w:bottom w:val="single" w:sz="4" w:space="0" w:color="auto"/>
            </w:tcBorders>
            <w:shd w:val="clear" w:color="auto" w:fill="auto"/>
          </w:tcPr>
          <w:p w:rsidR="00EF2F99" w:rsidRPr="001D567E" w:rsidRDefault="00EF2F99" w:rsidP="00EF2F99">
            <w:pPr>
              <w:spacing w:before="120" w:after="120" w:line="240" w:lineRule="auto"/>
              <w:rPr>
                <w:rFonts w:ascii="Times New Roman" w:eastAsia="Times New Roman" w:hAnsi="Times New Roman" w:cs="Times New Roman"/>
                <w:b/>
                <w:sz w:val="20"/>
                <w:szCs w:val="20"/>
                <w:lang w:eastAsia="en-GB"/>
              </w:rPr>
            </w:pPr>
            <w:r w:rsidRPr="00EF2F99">
              <w:rPr>
                <w:rFonts w:ascii="Times New Roman" w:eastAsia="Times New Roman" w:hAnsi="Times New Roman" w:cs="Times New Roman"/>
                <w:b/>
                <w:sz w:val="20"/>
                <w:szCs w:val="20"/>
                <w:lang w:eastAsia="en-GB"/>
              </w:rPr>
              <w:t>Risks covered during the period</w:t>
            </w:r>
          </w:p>
        </w:tc>
      </w:tr>
      <w:tr w:rsidR="00C86E5F" w:rsidRPr="00F6780F" w:rsidTr="002F78DD">
        <w:trPr>
          <w:trHeight w:val="1352"/>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0/R0080</w:t>
            </w:r>
          </w:p>
          <w:p w:rsidR="00DB74B5" w:rsidRPr="00C86E5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(AY11)</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Premiums earned</w:t>
            </w:r>
            <w:ins w:id="44" w:author="Author">
              <w:r w:rsidR="00A226D0">
                <w:rPr>
                  <w:rFonts w:ascii="Times New Roman" w:eastAsia="Times New Roman" w:hAnsi="Times New Roman" w:cs="Times New Roman"/>
                  <w:sz w:val="20"/>
                  <w:szCs w:val="20"/>
                  <w:lang w:eastAsia="en-GB"/>
                </w:rPr>
                <w:t>/to be earned</w:t>
              </w:r>
            </w:ins>
            <w:r w:rsidRPr="00F6780F">
              <w:rPr>
                <w:rFonts w:ascii="Times New Roman" w:eastAsia="Times New Roman" w:hAnsi="Times New Roman" w:cs="Times New Roman"/>
                <w:sz w:val="20"/>
                <w:szCs w:val="20"/>
                <w:lang w:eastAsia="en-GB"/>
              </w:rPr>
              <w:t xml:space="preserve"> </w:t>
            </w:r>
            <w:del w:id="45" w:author="Author">
              <w:r w:rsidRPr="00F6780F" w:rsidDel="00A226D0">
                <w:rPr>
                  <w:rFonts w:ascii="Times New Roman" w:eastAsia="Times New Roman" w:hAnsi="Times New Roman" w:cs="Times New Roman"/>
                  <w:sz w:val="20"/>
                  <w:szCs w:val="20"/>
                  <w:lang w:eastAsia="en-GB"/>
                </w:rPr>
                <w:delText>- risks covered during the period</w:delText>
              </w:r>
            </w:del>
          </w:p>
        </w:tc>
        <w:tc>
          <w:tcPr>
            <w:tcW w:w="5456" w:type="dxa"/>
            <w:tcBorders>
              <w:top w:val="single" w:sz="4" w:space="0" w:color="auto"/>
              <w:left w:val="single" w:sz="4" w:space="0" w:color="auto"/>
              <w:right w:val="single" w:sz="4" w:space="0" w:color="auto"/>
            </w:tcBorders>
            <w:shd w:val="clear" w:color="auto" w:fill="auto"/>
            <w:hideMark/>
          </w:tcPr>
          <w:p w:rsidR="00C86E5F" w:rsidRPr="003B5D42" w:rsidRDefault="00C86E5F" w:rsidP="00792C1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Corresponds to part of premiums related to risks covered during the period, i.e. earned premiums under Solvency II principles.</w:t>
            </w:r>
          </w:p>
          <w:p w:rsidR="00C86E5F" w:rsidRPr="003B5D42" w:rsidRDefault="00C86E5F" w:rsidP="008A4210">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del w:id="46" w:author="Author">
              <w:r w:rsidRPr="003B5D42" w:rsidDel="008A4210">
                <w:rPr>
                  <w:rFonts w:ascii="Times New Roman" w:eastAsia="Times New Roman" w:hAnsi="Times New Roman" w:cs="Times New Roman"/>
                  <w:sz w:val="20"/>
                  <w:szCs w:val="20"/>
                  <w:lang w:eastAsia="en-GB"/>
                </w:rPr>
                <w:delText>,</w:delText>
              </w:r>
              <w:r w:rsidRPr="003B5D42" w:rsidDel="00D550BC">
                <w:rPr>
                  <w:rFonts w:ascii="Times New Roman" w:eastAsia="Times New Roman" w:hAnsi="Times New Roman" w:cs="Times New Roman"/>
                  <w:sz w:val="20"/>
                  <w:szCs w:val="20"/>
                  <w:lang w:eastAsia="en-GB"/>
                </w:rPr>
                <w:delText xml:space="preserve"> as long as this reconciles at the end to total written premiums in S.29.03</w:delText>
              </w:r>
            </w:del>
            <w:r w:rsidR="00EF2F99" w:rsidRPr="003B5D42">
              <w:rPr>
                <w:rFonts w:ascii="Times New Roman" w:eastAsia="Times New Roman" w:hAnsi="Times New Roman" w:cs="Times New Roman"/>
                <w:sz w:val="20"/>
                <w:szCs w:val="20"/>
                <w:lang w:eastAsia="en-GB"/>
              </w:rPr>
              <w:t>.</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0/R00</w:t>
            </w:r>
            <w:r>
              <w:rPr>
                <w:rFonts w:ascii="Times New Roman" w:eastAsia="Times New Roman" w:hAnsi="Times New Roman" w:cs="Times New Roman"/>
                <w:sz w:val="20"/>
                <w:szCs w:val="20"/>
                <w:lang w:eastAsia="en-GB"/>
              </w:rPr>
              <w:t>9</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EF2F9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 </w:t>
            </w:r>
            <w:del w:id="47" w:author="Author">
              <w:r w:rsidRPr="00F6780F" w:rsidDel="00A226D0">
                <w:rPr>
                  <w:rFonts w:ascii="Times New Roman" w:eastAsia="Times New Roman" w:hAnsi="Times New Roman" w:cs="Times New Roman"/>
                  <w:sz w:val="20"/>
                  <w:szCs w:val="20"/>
                  <w:lang w:eastAsia="en-GB"/>
                </w:rPr>
                <w:delText>- risks covered during the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3B5D42" w:rsidRDefault="00C86E5F" w:rsidP="00792C1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Corresponds to part of claims </w:t>
            </w:r>
            <w:r w:rsidR="00EF2F99" w:rsidRPr="003B5D42">
              <w:rPr>
                <w:rFonts w:ascii="Times New Roman" w:eastAsia="Times New Roman" w:hAnsi="Times New Roman" w:cs="Times New Roman"/>
                <w:sz w:val="20"/>
                <w:szCs w:val="20"/>
                <w:lang w:eastAsia="en-GB"/>
              </w:rPr>
              <w:t>and</w:t>
            </w:r>
            <w:r w:rsidRPr="003B5D42">
              <w:rPr>
                <w:rFonts w:ascii="Times New Roman" w:eastAsia="Times New Roman" w:hAnsi="Times New Roman" w:cs="Times New Roman"/>
                <w:sz w:val="20"/>
                <w:szCs w:val="20"/>
                <w:lang w:eastAsia="en-GB"/>
              </w:rPr>
              <w:t xml:space="preserve"> benefits, net of </w:t>
            </w:r>
            <w:r w:rsidR="00EF2F99" w:rsidRPr="003B5D42">
              <w:rPr>
                <w:rFonts w:ascii="Times New Roman" w:eastAsia="Times New Roman" w:hAnsi="Times New Roman" w:cs="Times New Roman"/>
                <w:sz w:val="20"/>
                <w:szCs w:val="20"/>
                <w:lang w:eastAsia="en-GB"/>
              </w:rPr>
              <w:t xml:space="preserve">salvages and </w:t>
            </w:r>
            <w:proofErr w:type="spellStart"/>
            <w:r w:rsidR="00EF2F99" w:rsidRPr="003B5D42">
              <w:rPr>
                <w:rFonts w:ascii="Times New Roman" w:eastAsia="Times New Roman" w:hAnsi="Times New Roman" w:cs="Times New Roman"/>
                <w:sz w:val="20"/>
                <w:szCs w:val="20"/>
                <w:lang w:eastAsia="en-GB"/>
              </w:rPr>
              <w:t>subrogations</w:t>
            </w:r>
            <w:proofErr w:type="spellEnd"/>
            <w:r w:rsidR="00EF2F99" w:rsidRPr="003B5D42">
              <w:rPr>
                <w:rFonts w:ascii="Times New Roman" w:eastAsia="Times New Roman" w:hAnsi="Times New Roman" w:cs="Times New Roman"/>
                <w:sz w:val="20"/>
                <w:szCs w:val="20"/>
                <w:lang w:eastAsia="en-GB"/>
              </w:rPr>
              <w:t xml:space="preserve"> </w:t>
            </w:r>
            <w:r w:rsidRPr="003B5D42">
              <w:rPr>
                <w:rFonts w:ascii="Times New Roman" w:eastAsia="Times New Roman" w:hAnsi="Times New Roman" w:cs="Times New Roman"/>
                <w:sz w:val="20"/>
                <w:szCs w:val="20"/>
                <w:lang w:eastAsia="en-GB"/>
              </w:rPr>
              <w:t>related to risks covered during the period.</w:t>
            </w:r>
          </w:p>
          <w:p w:rsidR="00E776BF" w:rsidRPr="003B5D42" w:rsidRDefault="00E776BF" w:rsidP="00C86E5F">
            <w:pPr>
              <w:spacing w:after="0" w:line="240" w:lineRule="auto"/>
              <w:rPr>
                <w:rFonts w:ascii="Times New Roman" w:eastAsia="Times New Roman" w:hAnsi="Times New Roman" w:cs="Times New Roman"/>
                <w:sz w:val="20"/>
                <w:szCs w:val="20"/>
                <w:lang w:eastAsia="en-GB"/>
              </w:rPr>
            </w:pPr>
          </w:p>
          <w:p w:rsidR="00C86E5F" w:rsidRPr="003B5D42" w:rsidRDefault="00C86E5F">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See </w:t>
            </w:r>
            <w:r w:rsidR="00EF2F99" w:rsidRPr="003B5D42">
              <w:rPr>
                <w:rFonts w:ascii="Times New Roman" w:eastAsia="Times New Roman" w:hAnsi="Times New Roman" w:cs="Times New Roman"/>
                <w:sz w:val="20"/>
                <w:szCs w:val="20"/>
                <w:lang w:eastAsia="en-GB"/>
              </w:rPr>
              <w:t xml:space="preserve">instructions </w:t>
            </w:r>
            <w:r w:rsidRPr="003B5D42">
              <w:rPr>
                <w:rFonts w:ascii="Times New Roman" w:eastAsia="Times New Roman" w:hAnsi="Times New Roman" w:cs="Times New Roman"/>
                <w:sz w:val="20"/>
                <w:szCs w:val="20"/>
                <w:lang w:eastAsia="en-GB"/>
              </w:rPr>
              <w:t>on C0010/R0020</w:t>
            </w:r>
            <w:r w:rsidR="00EF2F99" w:rsidRPr="003B5D42">
              <w:rPr>
                <w:rFonts w:ascii="Times New Roman" w:eastAsia="Times New Roman" w:hAnsi="Times New Roman" w:cs="Times New Roman"/>
                <w:sz w:val="20"/>
                <w:szCs w:val="20"/>
                <w:lang w:eastAsia="en-GB"/>
              </w:rPr>
              <w:t>.</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(AY13)</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786D9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 </w:t>
            </w:r>
            <w:del w:id="48" w:author="Author">
              <w:r w:rsidRPr="00F6780F" w:rsidDel="00A226D0">
                <w:rPr>
                  <w:rFonts w:ascii="Times New Roman" w:eastAsia="Times New Roman" w:hAnsi="Times New Roman" w:cs="Times New Roman"/>
                  <w:sz w:val="20"/>
                  <w:szCs w:val="20"/>
                  <w:lang w:eastAsia="en-GB"/>
                </w:rPr>
                <w:delText>- risks covered during the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during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C86E5F" w:rsidRPr="00F6780F" w:rsidRDefault="00C86E5F" w:rsidP="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786D90">
              <w:rPr>
                <w:rFonts w:ascii="Times New Roman" w:eastAsia="Times New Roman" w:hAnsi="Times New Roman" w:cs="Times New Roman"/>
                <w:sz w:val="20"/>
                <w:szCs w:val="20"/>
                <w:lang w:eastAsia="en-GB"/>
              </w:rPr>
              <w:t>instructions</w:t>
            </w:r>
            <w:r w:rsidR="00786D90"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on</w:t>
            </w:r>
            <w:r>
              <w:rPr>
                <w:rFonts w:ascii="Times New Roman" w:eastAsia="Times New Roman" w:hAnsi="Times New Roman" w:cs="Times New Roman"/>
                <w:sz w:val="20"/>
                <w:szCs w:val="20"/>
                <w:lang w:eastAsia="en-GB"/>
              </w:rPr>
              <w:t xml:space="preserve"> C0010 / R0030</w:t>
            </w:r>
            <w:r w:rsidR="00786D90">
              <w:rPr>
                <w:rFonts w:ascii="Times New Roman" w:eastAsia="Times New Roman" w:hAnsi="Times New Roman" w:cs="Times New Roman"/>
                <w:sz w:val="20"/>
                <w:szCs w:val="20"/>
                <w:lang w:eastAsia="en-GB"/>
              </w:rPr>
              <w:t>.</w:t>
            </w:r>
          </w:p>
        </w:tc>
      </w:tr>
      <w:tr w:rsidR="00C86E5F" w:rsidRPr="00F6780F" w:rsidTr="002F78DD">
        <w:trPr>
          <w:trHeight w:val="17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11</w:t>
            </w:r>
            <w:r w:rsidRPr="00C86E5F">
              <w:rPr>
                <w:rFonts w:ascii="Times New Roman" w:eastAsia="Times New Roman" w:hAnsi="Times New Roman" w:cs="Times New Roman"/>
                <w:sz w:val="20"/>
                <w:szCs w:val="20"/>
                <w:lang w:eastAsia="en-GB"/>
              </w:rPr>
              <w:t>0</w:t>
            </w:r>
            <w:r w:rsidRPr="00F6780F">
              <w:rPr>
                <w:rFonts w:ascii="Times New Roman" w:eastAsia="Times New Roman" w:hAnsi="Times New Roman" w:cs="Times New Roman"/>
                <w:sz w:val="20"/>
                <w:szCs w:val="20"/>
                <w:lang w:eastAsia="en-GB"/>
              </w:rPr>
              <w:t xml:space="preserve"> </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(AY14)</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w:t>
            </w:r>
            <w:ins w:id="49" w:author="Author">
              <w:r w:rsidR="00A226D0">
                <w:rPr>
                  <w:rFonts w:ascii="Times New Roman" w:eastAsia="Times New Roman" w:hAnsi="Times New Roman" w:cs="Times New Roman"/>
                  <w:sz w:val="20"/>
                  <w:szCs w:val="20"/>
                  <w:lang w:eastAsia="en-GB"/>
                </w:rPr>
                <w:t xml:space="preserve">est </w:t>
              </w:r>
            </w:ins>
            <w:r w:rsidRPr="00F6780F">
              <w:rPr>
                <w:rFonts w:ascii="Times New Roman" w:eastAsia="Times New Roman" w:hAnsi="Times New Roman" w:cs="Times New Roman"/>
                <w:sz w:val="20"/>
                <w:szCs w:val="20"/>
                <w:lang w:eastAsia="en-GB"/>
              </w:rPr>
              <w:t>E</w:t>
            </w:r>
            <w:ins w:id="50" w:author="Author">
              <w:r w:rsidR="00A226D0">
                <w:rPr>
                  <w:rFonts w:ascii="Times New Roman" w:eastAsia="Times New Roman" w:hAnsi="Times New Roman" w:cs="Times New Roman"/>
                  <w:sz w:val="20"/>
                  <w:szCs w:val="20"/>
                  <w:lang w:eastAsia="en-GB"/>
                </w:rPr>
                <w:t>stimate</w:t>
              </w:r>
            </w:ins>
            <w:r w:rsidRPr="00F6780F">
              <w:rPr>
                <w:rFonts w:ascii="Times New Roman" w:eastAsia="Times New Roman" w:hAnsi="Times New Roman" w:cs="Times New Roman"/>
                <w:sz w:val="20"/>
                <w:szCs w:val="20"/>
                <w:lang w:eastAsia="en-GB"/>
              </w:rPr>
              <w:t xml:space="preserve"> </w:t>
            </w:r>
            <w:del w:id="51" w:author="Author">
              <w:r w:rsidRPr="00F6780F" w:rsidDel="00A226D0">
                <w:rPr>
                  <w:rFonts w:ascii="Times New Roman" w:eastAsia="Times New Roman" w:hAnsi="Times New Roman" w:cs="Times New Roman"/>
                  <w:sz w:val="20"/>
                  <w:szCs w:val="20"/>
                  <w:lang w:eastAsia="en-GB"/>
                </w:rPr>
                <w:delText>- risks covered during the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786D90" w:rsidRDefault="00726C92" w:rsidP="008006D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Amount of the </w:t>
            </w:r>
            <w:r w:rsidR="008006D0">
              <w:rPr>
                <w:rFonts w:ascii="Times New Roman" w:eastAsia="Times New Roman" w:hAnsi="Times New Roman" w:cs="Times New Roman"/>
                <w:sz w:val="20"/>
                <w:szCs w:val="20"/>
                <w:lang w:eastAsia="en-GB"/>
              </w:rPr>
              <w:t>variation</w:t>
            </w:r>
            <w:r>
              <w:rPr>
                <w:rFonts w:ascii="Times New Roman" w:eastAsia="Times New Roman" w:hAnsi="Times New Roman" w:cs="Times New Roman"/>
                <w:sz w:val="20"/>
                <w:szCs w:val="20"/>
                <w:lang w:eastAsia="en-GB"/>
              </w:rPr>
              <w:t xml:space="preserve"> of best estimate for the risks covered during the period. </w:t>
            </w:r>
          </w:p>
          <w:p w:rsidR="00786D90" w:rsidRDefault="00786D90" w:rsidP="008006D0">
            <w:pPr>
              <w:spacing w:after="0" w:line="240" w:lineRule="auto"/>
              <w:rPr>
                <w:rFonts w:ascii="Times New Roman" w:eastAsia="Times New Roman" w:hAnsi="Times New Roman" w:cs="Times New Roman"/>
                <w:sz w:val="20"/>
                <w:szCs w:val="20"/>
                <w:lang w:eastAsia="en-GB"/>
              </w:rPr>
            </w:pPr>
          </w:p>
          <w:p w:rsidR="00786D90" w:rsidRPr="002F78DD" w:rsidRDefault="00786D90" w:rsidP="002F78DD">
            <w:pPr>
              <w:pStyle w:val="ListParagraph"/>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For risks covered during the period: this variation of </w:t>
            </w:r>
            <w:proofErr w:type="gramStart"/>
            <w:r w:rsidRPr="002F78DD">
              <w:rPr>
                <w:rFonts w:ascii="Times New Roman" w:eastAsia="Times New Roman" w:hAnsi="Times New Roman" w:cs="Times New Roman"/>
                <w:sz w:val="20"/>
                <w:szCs w:val="20"/>
                <w:lang w:eastAsia="en-GB"/>
              </w:rPr>
              <w:t>BE  shall</w:t>
            </w:r>
            <w:proofErr w:type="gramEnd"/>
            <w:r w:rsidRPr="002F78DD">
              <w:rPr>
                <w:rFonts w:ascii="Times New Roman" w:eastAsia="Times New Roman" w:hAnsi="Times New Roman" w:cs="Times New Roman"/>
                <w:sz w:val="20"/>
                <w:szCs w:val="20"/>
                <w:lang w:eastAsia="en-GB"/>
              </w:rPr>
              <w:t xml:space="preserve"> correspond to the sum of cells C0050/R0200 from template S.29.03 and C0060/R0200 from template S.29.03</w:t>
            </w:r>
            <w:r w:rsidR="000354D9">
              <w:rPr>
                <w:rFonts w:ascii="Times New Roman" w:eastAsia="Times New Roman" w:hAnsi="Times New Roman" w:cs="Times New Roman"/>
                <w:sz w:val="20"/>
                <w:szCs w:val="20"/>
                <w:lang w:eastAsia="en-GB"/>
              </w:rPr>
              <w:t>.</w:t>
            </w:r>
          </w:p>
          <w:p w:rsidR="00786D90" w:rsidRPr="002F78DD" w:rsidRDefault="00786D90" w:rsidP="002F78DD">
            <w:pPr>
              <w:spacing w:after="0" w:line="240" w:lineRule="auto"/>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The amount refers to the following cases:</w:t>
            </w:r>
          </w:p>
          <w:p w:rsidR="00786D90" w:rsidRPr="002F78DD" w:rsidRDefault="00786D90" w:rsidP="002F78DD">
            <w:pPr>
              <w:pStyle w:val="ListParagraph"/>
              <w:spacing w:after="0" w:line="240" w:lineRule="auto"/>
              <w:ind w:left="103"/>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a) Premiums Provisions at Year end N-1 which turned to Claims Provisions at year end N because claim has occurred during the period</w:t>
            </w:r>
          </w:p>
          <w:p w:rsidR="00786D90" w:rsidRPr="002F78DD" w:rsidRDefault="00786D90" w:rsidP="002F78DD">
            <w:pPr>
              <w:pStyle w:val="ListParagraph"/>
              <w:spacing w:after="0" w:line="240" w:lineRule="auto"/>
              <w:ind w:left="103"/>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b) Claims provisions related to claims occurred during the period (for which there was no Premiums provisions at year end N-1)</w:t>
            </w:r>
          </w:p>
          <w:p w:rsidR="00786D90" w:rsidRPr="002F78DD" w:rsidRDefault="00786D90" w:rsidP="00786D90">
            <w:pPr>
              <w:pStyle w:val="ListParagraph"/>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i/>
                <w:sz w:val="20"/>
                <w:szCs w:val="20"/>
                <w:lang w:eastAsia="en-GB"/>
              </w:rPr>
              <w:t xml:space="preserve"> </w:t>
            </w:r>
            <w:r w:rsidRPr="002F78DD">
              <w:rPr>
                <w:rFonts w:ascii="Times New Roman" w:eastAsia="Times New Roman" w:hAnsi="Times New Roman" w:cs="Times New Roman"/>
                <w:sz w:val="20"/>
                <w:szCs w:val="20"/>
                <w:lang w:eastAsia="en-GB"/>
              </w:rPr>
              <w:t>Calculation may be as follows:</w:t>
            </w:r>
          </w:p>
          <w:p w:rsidR="00786D90" w:rsidRPr="002F78DD" w:rsidRDefault="00786D90" w:rsidP="002F78DD">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Identify the part of premiums provisions at Year end (N-1) for which cover had already incepted in year N</w:t>
            </w:r>
          </w:p>
          <w:p w:rsidR="00786D90" w:rsidRPr="002F78DD" w:rsidRDefault="00786D90" w:rsidP="002F78DD">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Identify the part of claims provisions at Year end (N) related to risks covered during the period  </w:t>
            </w:r>
          </w:p>
          <w:p w:rsidR="00C86E5F" w:rsidRPr="00F6780F" w:rsidRDefault="00C86E5F" w:rsidP="008006D0">
            <w:pPr>
              <w:spacing w:after="0" w:line="240" w:lineRule="auto"/>
              <w:rPr>
                <w:rFonts w:ascii="Times New Roman" w:eastAsia="Times New Roman" w:hAnsi="Times New Roman" w:cs="Times New Roman"/>
                <w:sz w:val="20"/>
                <w:szCs w:val="20"/>
                <w:lang w:eastAsia="en-GB"/>
              </w:rPr>
            </w:pPr>
          </w:p>
        </w:tc>
      </w:tr>
      <w:tr w:rsidR="00C86E5F"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R012</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ins w:id="52" w:author="Author">
              <w:r w:rsidR="00A226D0">
                <w:rPr>
                  <w:rFonts w:ascii="Times New Roman" w:eastAsia="Times New Roman" w:hAnsi="Times New Roman" w:cs="Times New Roman"/>
                  <w:sz w:val="20"/>
                  <w:szCs w:val="20"/>
                  <w:lang w:eastAsia="en-GB"/>
                </w:rPr>
                <w:t xml:space="preserve">echnical </w:t>
              </w:r>
            </w:ins>
            <w:r w:rsidRPr="00F6780F">
              <w:rPr>
                <w:rFonts w:ascii="Times New Roman" w:eastAsia="Times New Roman" w:hAnsi="Times New Roman" w:cs="Times New Roman"/>
                <w:sz w:val="20"/>
                <w:szCs w:val="20"/>
                <w:lang w:eastAsia="en-GB"/>
              </w:rPr>
              <w:t>P</w:t>
            </w:r>
            <w:ins w:id="53" w:author="Author">
              <w:r w:rsidR="00A226D0">
                <w:rPr>
                  <w:rFonts w:ascii="Times New Roman" w:eastAsia="Times New Roman" w:hAnsi="Times New Roman" w:cs="Times New Roman"/>
                  <w:sz w:val="20"/>
                  <w:szCs w:val="20"/>
                  <w:lang w:eastAsia="en-GB"/>
                </w:rPr>
                <w:t>rovisions</w:t>
              </w:r>
            </w:ins>
            <w:r w:rsidRPr="00F6780F">
              <w:rPr>
                <w:rFonts w:ascii="Times New Roman" w:eastAsia="Times New Roman" w:hAnsi="Times New Roman" w:cs="Times New Roman"/>
                <w:sz w:val="20"/>
                <w:szCs w:val="20"/>
                <w:lang w:eastAsia="en-GB"/>
              </w:rPr>
              <w:t xml:space="preserve"> as a whole </w:t>
            </w:r>
            <w:del w:id="54" w:author="Author">
              <w:r w:rsidRPr="00F6780F" w:rsidDel="00A226D0">
                <w:rPr>
                  <w:rFonts w:ascii="Times New Roman" w:eastAsia="Times New Roman" w:hAnsi="Times New Roman" w:cs="Times New Roman"/>
                  <w:sz w:val="20"/>
                  <w:szCs w:val="20"/>
                  <w:lang w:eastAsia="en-GB"/>
                </w:rPr>
                <w:delText>- risks covered during period.</w:delText>
              </w:r>
            </w:del>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during period.</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3B73A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on C0010/R0050</w:t>
            </w:r>
            <w:r w:rsidR="000354D9">
              <w:rPr>
                <w:rFonts w:ascii="Times New Roman" w:eastAsia="Times New Roman" w:hAnsi="Times New Roman" w:cs="Times New Roman"/>
                <w:sz w:val="20"/>
                <w:szCs w:val="20"/>
                <w:lang w:eastAsia="en-GB"/>
              </w:rPr>
              <w:t>.</w:t>
            </w:r>
          </w:p>
        </w:tc>
      </w:tr>
      <w:tr w:rsidR="00C86E5F" w:rsidRPr="00F6780F" w:rsidTr="002F78DD">
        <w:trPr>
          <w:trHeight w:val="9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013</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Adjustment of valuation of Assets held for unit-linked funds </w:t>
            </w:r>
            <w:del w:id="55" w:author="Author">
              <w:r w:rsidRPr="00F6780F" w:rsidDel="00A226D0">
                <w:rPr>
                  <w:rFonts w:ascii="Times New Roman" w:eastAsia="Times New Roman" w:hAnsi="Times New Roman" w:cs="Times New Roman"/>
                  <w:sz w:val="20"/>
                  <w:szCs w:val="20"/>
                  <w:lang w:eastAsia="en-GB"/>
                </w:rPr>
                <w:delText>- risks covered during period.</w:delText>
              </w:r>
            </w:del>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0354D9">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C0010/R0060</w:t>
            </w:r>
            <w:r w:rsidR="000354D9">
              <w:rPr>
                <w:rFonts w:ascii="Times New Roman" w:eastAsia="Times New Roman" w:hAnsi="Times New Roman" w:cs="Times New Roman"/>
                <w:sz w:val="20"/>
                <w:szCs w:val="20"/>
                <w:lang w:eastAsia="en-GB"/>
              </w:rPr>
              <w:t>.</w:t>
            </w:r>
          </w:p>
        </w:tc>
      </w:tr>
      <w:tr w:rsidR="00C86E5F"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R014</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0354D9"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w:t>
            </w:r>
            <w:r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F6780F">
              <w:rPr>
                <w:rFonts w:ascii="Times New Roman" w:eastAsia="Times New Roman" w:hAnsi="Times New Roman" w:cs="Times New Roman"/>
                <w:sz w:val="20"/>
                <w:szCs w:val="20"/>
                <w:lang w:eastAsia="en-GB"/>
              </w:rPr>
              <w:t>hanges related to risks covered dur</w:t>
            </w:r>
            <w:r>
              <w:rPr>
                <w:rFonts w:ascii="Times New Roman" w:eastAsia="Times New Roman" w:hAnsi="Times New Roman" w:cs="Times New Roman"/>
                <w:sz w:val="20"/>
                <w:szCs w:val="20"/>
                <w:lang w:eastAsia="en-GB"/>
              </w:rPr>
              <w:t>ing period, gross of reinsurance.</w:t>
            </w:r>
          </w:p>
          <w:p w:rsidR="003B73A5" w:rsidRPr="00F6780F" w:rsidRDefault="003B73A5" w:rsidP="00792C1B">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p>
        </w:tc>
      </w:tr>
      <w:tr w:rsidR="000354D9" w:rsidRPr="001D567E" w:rsidTr="001D567E">
        <w:trPr>
          <w:trHeight w:val="346"/>
        </w:trPr>
        <w:tc>
          <w:tcPr>
            <w:tcW w:w="9214" w:type="dxa"/>
            <w:gridSpan w:val="3"/>
            <w:tcBorders>
              <w:top w:val="single" w:sz="4" w:space="0" w:color="auto"/>
              <w:bottom w:val="single" w:sz="4" w:space="0" w:color="auto"/>
            </w:tcBorders>
            <w:shd w:val="clear" w:color="auto" w:fill="auto"/>
          </w:tcPr>
          <w:p w:rsidR="000354D9" w:rsidRPr="001D567E" w:rsidRDefault="000354D9">
            <w:pPr>
              <w:spacing w:before="120" w:after="120" w:line="240" w:lineRule="auto"/>
              <w:rPr>
                <w:rFonts w:ascii="Times New Roman" w:eastAsia="Times New Roman" w:hAnsi="Times New Roman" w:cs="Times New Roman"/>
                <w:b/>
                <w:sz w:val="20"/>
                <w:szCs w:val="20"/>
                <w:lang w:eastAsia="en-GB"/>
              </w:rPr>
            </w:pPr>
            <w:r w:rsidRPr="00EF2F99">
              <w:rPr>
                <w:rFonts w:ascii="Times New Roman" w:eastAsia="Times New Roman" w:hAnsi="Times New Roman" w:cs="Times New Roman"/>
                <w:b/>
                <w:sz w:val="20"/>
                <w:szCs w:val="20"/>
                <w:lang w:eastAsia="en-GB"/>
              </w:rPr>
              <w:t xml:space="preserve">Risks covered </w:t>
            </w:r>
            <w:r>
              <w:rPr>
                <w:rFonts w:ascii="Times New Roman" w:eastAsia="Times New Roman" w:hAnsi="Times New Roman" w:cs="Times New Roman"/>
                <w:b/>
                <w:sz w:val="20"/>
                <w:szCs w:val="20"/>
                <w:lang w:eastAsia="en-GB"/>
              </w:rPr>
              <w:t>prior to</w:t>
            </w:r>
            <w:r w:rsidRPr="00EF2F99">
              <w:rPr>
                <w:rFonts w:ascii="Times New Roman" w:eastAsia="Times New Roman" w:hAnsi="Times New Roman" w:cs="Times New Roman"/>
                <w:b/>
                <w:sz w:val="20"/>
                <w:szCs w:val="20"/>
                <w:lang w:eastAsia="en-GB"/>
              </w:rPr>
              <w:t xml:space="preserve"> period</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C0050/R0090</w:t>
            </w:r>
          </w:p>
          <w:p w:rsidR="00DB74B5" w:rsidRPr="00C86E5F" w:rsidRDefault="00DB74B5" w:rsidP="00C86E5F">
            <w:pPr>
              <w:spacing w:after="0" w:line="240" w:lineRule="auto"/>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 w:val="20"/>
                <w:szCs w:val="20"/>
                <w:lang w:eastAsia="en-GB"/>
              </w:rPr>
              <w:t>(AY2</w:t>
            </w:r>
            <w:ins w:id="56" w:author="Author">
              <w:r w:rsidR="00120813">
                <w:rPr>
                  <w:rFonts w:ascii="Times New Roman" w:eastAsia="Times New Roman" w:hAnsi="Times New Roman" w:cs="Times New Roman"/>
                  <w:sz w:val="20"/>
                  <w:szCs w:val="20"/>
                  <w:lang w:eastAsia="en-GB"/>
                </w:rPr>
                <w:t>3</w:t>
              </w:r>
            </w:ins>
            <w:del w:id="57" w:author="Author">
              <w:r w:rsidDel="00120813">
                <w:rPr>
                  <w:rFonts w:ascii="Times New Roman" w:eastAsia="Times New Roman" w:hAnsi="Times New Roman" w:cs="Times New Roman"/>
                  <w:sz w:val="20"/>
                  <w:szCs w:val="20"/>
                  <w:lang w:eastAsia="en-GB"/>
                </w:rPr>
                <w:delText>2</w:delText>
              </w:r>
            </w:del>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0354D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part of claims </w:t>
            </w:r>
            <w:del w:id="58" w:author="Author">
              <w:r w:rsidRPr="00F6780F" w:rsidDel="008A4210">
                <w:rPr>
                  <w:rFonts w:ascii="Times New Roman" w:eastAsia="Times New Roman" w:hAnsi="Times New Roman" w:cs="Times New Roman"/>
                  <w:sz w:val="20"/>
                  <w:szCs w:val="20"/>
                  <w:lang w:eastAsia="en-GB"/>
                </w:rPr>
                <w:delText>&amp;</w:delText>
              </w:r>
            </w:del>
            <w:ins w:id="59" w:author="Author">
              <w:r w:rsidR="008A4210">
                <w:rPr>
                  <w:rFonts w:ascii="Times New Roman" w:eastAsia="Times New Roman" w:hAnsi="Times New Roman" w:cs="Times New Roman"/>
                  <w:sz w:val="20"/>
                  <w:szCs w:val="20"/>
                  <w:lang w:eastAsia="en-GB"/>
                </w:rPr>
                <w:t>and</w:t>
              </w:r>
            </w:ins>
            <w:r w:rsidRPr="00F6780F">
              <w:rPr>
                <w:rFonts w:ascii="Times New Roman" w:eastAsia="Times New Roman" w:hAnsi="Times New Roman" w:cs="Times New Roman"/>
                <w:sz w:val="20"/>
                <w:szCs w:val="20"/>
                <w:lang w:eastAsia="en-GB"/>
              </w:rPr>
              <w:t xml:space="preserve"> benefits, net of </w:t>
            </w:r>
            <w:ins w:id="60" w:author="Author">
              <w:r w:rsidR="008A4210">
                <w:rPr>
                  <w:rFonts w:ascii="Times New Roman" w:eastAsia="Times New Roman" w:hAnsi="Times New Roman" w:cs="Times New Roman"/>
                  <w:sz w:val="20"/>
                  <w:szCs w:val="20"/>
                  <w:lang w:eastAsia="en-GB"/>
                </w:rPr>
                <w:t>salvages</w:t>
              </w:r>
            </w:ins>
            <w:del w:id="61" w:author="Author">
              <w:r w:rsidRPr="00F6780F" w:rsidDel="008A4210">
                <w:rPr>
                  <w:rFonts w:ascii="Times New Roman" w:eastAsia="Times New Roman" w:hAnsi="Times New Roman" w:cs="Times New Roman"/>
                  <w:sz w:val="20"/>
                  <w:szCs w:val="20"/>
                  <w:lang w:eastAsia="en-GB"/>
                </w:rPr>
                <w:delText>S</w:delText>
              </w:r>
            </w:del>
            <w:ins w:id="62" w:author="Author">
              <w:r w:rsidR="008A4210">
                <w:rPr>
                  <w:rFonts w:ascii="Times New Roman" w:eastAsia="Times New Roman" w:hAnsi="Times New Roman" w:cs="Times New Roman"/>
                  <w:sz w:val="20"/>
                  <w:szCs w:val="20"/>
                  <w:lang w:eastAsia="en-GB"/>
                </w:rPr>
                <w:t xml:space="preserve"> </w:t>
              </w:r>
            </w:ins>
            <w:del w:id="63" w:author="Author">
              <w:r w:rsidRPr="00F6780F" w:rsidDel="008A4210">
                <w:rPr>
                  <w:rFonts w:ascii="Times New Roman" w:eastAsia="Times New Roman" w:hAnsi="Times New Roman" w:cs="Times New Roman"/>
                  <w:sz w:val="20"/>
                  <w:szCs w:val="20"/>
                  <w:lang w:eastAsia="en-GB"/>
                </w:rPr>
                <w:delText>&amp;</w:delText>
              </w:r>
            </w:del>
            <w:ins w:id="64" w:author="Author">
              <w:r w:rsidR="008A4210">
                <w:rPr>
                  <w:rFonts w:ascii="Times New Roman" w:eastAsia="Times New Roman" w:hAnsi="Times New Roman" w:cs="Times New Roman"/>
                  <w:sz w:val="20"/>
                  <w:szCs w:val="20"/>
                  <w:lang w:eastAsia="en-GB"/>
                </w:rPr>
                <w:t xml:space="preserve">and </w:t>
              </w:r>
              <w:proofErr w:type="spellStart"/>
              <w:r w:rsidR="008A4210">
                <w:rPr>
                  <w:rFonts w:ascii="Times New Roman" w:eastAsia="Times New Roman" w:hAnsi="Times New Roman" w:cs="Times New Roman"/>
                  <w:sz w:val="20"/>
                  <w:szCs w:val="20"/>
                  <w:lang w:eastAsia="en-GB"/>
                </w:rPr>
                <w:t>s</w:t>
              </w:r>
            </w:ins>
            <w:del w:id="65" w:author="Author">
              <w:r w:rsidRPr="00F6780F" w:rsidDel="008A4210">
                <w:rPr>
                  <w:rFonts w:ascii="Times New Roman" w:eastAsia="Times New Roman" w:hAnsi="Times New Roman" w:cs="Times New Roman"/>
                  <w:sz w:val="20"/>
                  <w:szCs w:val="20"/>
                  <w:lang w:eastAsia="en-GB"/>
                </w:rPr>
                <w:delText>S</w:delText>
              </w:r>
            </w:del>
            <w:ins w:id="66" w:author="Author">
              <w:r w:rsidR="008A4210">
                <w:rPr>
                  <w:rFonts w:ascii="Times New Roman" w:eastAsia="Times New Roman" w:hAnsi="Times New Roman" w:cs="Times New Roman"/>
                  <w:sz w:val="20"/>
                  <w:szCs w:val="20"/>
                  <w:lang w:eastAsia="en-GB"/>
                </w:rPr>
                <w:t>ubrogations</w:t>
              </w:r>
            </w:ins>
            <w:proofErr w:type="spellEnd"/>
            <w:r w:rsidRPr="00F6780F">
              <w:rPr>
                <w:rFonts w:ascii="Times New Roman" w:eastAsia="Times New Roman" w:hAnsi="Times New Roman" w:cs="Times New Roman"/>
                <w:sz w:val="20"/>
                <w:szCs w:val="20"/>
                <w:lang w:eastAsia="en-GB"/>
              </w:rPr>
              <w:t xml:space="preserve"> related to risks covered prior to the period.</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C0010/R0020</w:t>
            </w:r>
            <w:r w:rsidR="000354D9">
              <w:rPr>
                <w:rFonts w:ascii="Times New Roman" w:eastAsia="Times New Roman" w:hAnsi="Times New Roman" w:cs="Times New Roman"/>
                <w:sz w:val="20"/>
                <w:szCs w:val="20"/>
                <w:lang w:eastAsia="en-GB"/>
              </w:rPr>
              <w:t>.</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ins w:id="67" w:author="Author">
              <w:r w:rsidR="00120813">
                <w:rPr>
                  <w:rFonts w:ascii="Times New Roman" w:eastAsia="Times New Roman" w:hAnsi="Times New Roman" w:cs="Times New Roman"/>
                  <w:sz w:val="20"/>
                  <w:szCs w:val="20"/>
                  <w:lang w:eastAsia="en-GB"/>
                </w:rPr>
                <w:t>4</w:t>
              </w:r>
            </w:ins>
            <w:del w:id="68" w:author="Author">
              <w:r w:rsidDel="00120813">
                <w:rPr>
                  <w:rFonts w:ascii="Times New Roman" w:eastAsia="Times New Roman" w:hAnsi="Times New Roman" w:cs="Times New Roman"/>
                  <w:sz w:val="20"/>
                  <w:szCs w:val="20"/>
                  <w:lang w:eastAsia="en-GB"/>
                </w:rPr>
                <w:delText>3</w:delText>
              </w:r>
            </w:del>
            <w:r>
              <w:rPr>
                <w:rFonts w:ascii="Times New Roman" w:eastAsia="Times New Roman" w:hAnsi="Times New Roman" w:cs="Times New Roman"/>
                <w:sz w:val="20"/>
                <w:szCs w:val="20"/>
                <w:lang w:eastAsia="en-GB"/>
              </w:rPr>
              <w:t>)</w:t>
            </w:r>
          </w:p>
          <w:p w:rsidR="00C86E5F" w:rsidRPr="00F6780F" w:rsidRDefault="00C86E5F" w:rsidP="00EF2F99">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0354D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prior to the period.</w:t>
            </w:r>
          </w:p>
          <w:p w:rsidR="00E776BF" w:rsidRDefault="00E776BF" w:rsidP="00792C1B">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C0010/R0030</w:t>
            </w:r>
            <w:r w:rsidR="000354D9">
              <w:rPr>
                <w:rFonts w:ascii="Times New Roman" w:eastAsia="Times New Roman" w:hAnsi="Times New Roman" w:cs="Times New Roman"/>
                <w:sz w:val="20"/>
                <w:szCs w:val="20"/>
                <w:lang w:eastAsia="en-GB"/>
              </w:rPr>
              <w:t>.</w:t>
            </w:r>
          </w:p>
        </w:tc>
      </w:tr>
      <w:tr w:rsidR="00C86E5F" w:rsidRPr="00F6780F" w:rsidTr="002F78DD">
        <w:trPr>
          <w:trHeight w:val="57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R011</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ins w:id="69" w:author="Author">
              <w:r w:rsidR="00120813">
                <w:rPr>
                  <w:rFonts w:ascii="Times New Roman" w:eastAsia="Times New Roman" w:hAnsi="Times New Roman" w:cs="Times New Roman"/>
                  <w:sz w:val="20"/>
                  <w:szCs w:val="20"/>
                  <w:lang w:eastAsia="en-GB"/>
                </w:rPr>
                <w:t>5</w:t>
              </w:r>
            </w:ins>
            <w:del w:id="70" w:author="Author">
              <w:r w:rsidDel="00120813">
                <w:rPr>
                  <w:rFonts w:ascii="Times New Roman" w:eastAsia="Times New Roman" w:hAnsi="Times New Roman" w:cs="Times New Roman"/>
                  <w:sz w:val="20"/>
                  <w:szCs w:val="20"/>
                  <w:lang w:eastAsia="en-GB"/>
                </w:rPr>
                <w:delText>4</w:delText>
              </w:r>
            </w:del>
            <w:r>
              <w:rPr>
                <w:rFonts w:ascii="Times New Roman" w:eastAsia="Times New Roman" w:hAnsi="Times New Roman" w:cs="Times New Roman"/>
                <w:sz w:val="20"/>
                <w:szCs w:val="20"/>
                <w:lang w:eastAsia="en-GB"/>
              </w:rPr>
              <w:t>)</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w:t>
            </w:r>
            <w:ins w:id="71" w:author="Author">
              <w:r w:rsidR="00A226D0">
                <w:rPr>
                  <w:rFonts w:ascii="Times New Roman" w:eastAsia="Times New Roman" w:hAnsi="Times New Roman" w:cs="Times New Roman"/>
                  <w:sz w:val="20"/>
                  <w:szCs w:val="20"/>
                  <w:lang w:eastAsia="en-GB"/>
                </w:rPr>
                <w:t xml:space="preserve">est </w:t>
              </w:r>
            </w:ins>
            <w:r w:rsidRPr="00F6780F">
              <w:rPr>
                <w:rFonts w:ascii="Times New Roman" w:eastAsia="Times New Roman" w:hAnsi="Times New Roman" w:cs="Times New Roman"/>
                <w:sz w:val="20"/>
                <w:szCs w:val="20"/>
                <w:lang w:eastAsia="en-GB"/>
              </w:rPr>
              <w:t>E</w:t>
            </w:r>
            <w:ins w:id="72" w:author="Author">
              <w:r w:rsidR="00A226D0">
                <w:rPr>
                  <w:rFonts w:ascii="Times New Roman" w:eastAsia="Times New Roman" w:hAnsi="Times New Roman" w:cs="Times New Roman"/>
                  <w:sz w:val="20"/>
                  <w:szCs w:val="20"/>
                  <w:lang w:eastAsia="en-GB"/>
                </w:rPr>
                <w:t>stimate</w:t>
              </w:r>
            </w:ins>
            <w:r w:rsidRPr="00F6780F">
              <w:rPr>
                <w:rFonts w:ascii="Times New Roman" w:eastAsia="Times New Roman" w:hAnsi="Times New Roman" w:cs="Times New Roman"/>
                <w:sz w:val="20"/>
                <w:szCs w:val="20"/>
                <w:lang w:eastAsia="en-GB"/>
              </w:rPr>
              <w:t xml:space="preserve"> due to year N projected in and out flows </w:t>
            </w:r>
            <w:del w:id="73" w:author="Author">
              <w:r w:rsidRPr="00F6780F" w:rsidDel="00A226D0">
                <w:rPr>
                  <w:rFonts w:ascii="Times New Roman" w:eastAsia="Times New Roman" w:hAnsi="Times New Roman" w:cs="Times New Roman"/>
                  <w:sz w:val="20"/>
                  <w:szCs w:val="20"/>
                  <w:lang w:eastAsia="en-GB"/>
                </w:rPr>
                <w:delText>- risks covered prior to period</w:delText>
              </w:r>
            </w:del>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B3F9A" w:rsidRPr="002F78DD" w:rsidDel="009F14DB" w:rsidRDefault="00BB3F9A">
            <w:pPr>
              <w:pStyle w:val="ListParagraph"/>
              <w:numPr>
                <w:ilvl w:val="0"/>
                <w:numId w:val="1"/>
              </w:numPr>
              <w:spacing w:after="0" w:line="240" w:lineRule="auto"/>
              <w:ind w:left="0"/>
              <w:rPr>
                <w:del w:id="74" w:author="Autho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For risks covered prior to period corresponds to year N projected in and out technical flows for risks accepted prior to period.</w:t>
            </w:r>
          </w:p>
          <w:p w:rsidR="00C86E5F" w:rsidRPr="00F6780F" w:rsidRDefault="00C86E5F" w:rsidP="00C1116C">
            <w:pPr>
              <w:pStyle w:val="ListParagraph"/>
              <w:numPr>
                <w:ilvl w:val="0"/>
                <w:numId w:val="1"/>
              </w:numPr>
              <w:spacing w:after="0" w:line="240" w:lineRule="auto"/>
              <w:ind w:left="0"/>
              <w:rPr>
                <w:rFonts w:ascii="Times New Roman" w:eastAsia="Times New Roman" w:hAnsi="Times New Roman" w:cs="Times New Roman"/>
                <w:sz w:val="20"/>
                <w:szCs w:val="20"/>
                <w:lang w:eastAsia="en-GB"/>
              </w:rPr>
              <w:pPrChange w:id="75" w:author="Author">
                <w:pPr>
                  <w:spacing w:after="0" w:line="240" w:lineRule="auto"/>
                </w:pPr>
              </w:pPrChange>
            </w:pPr>
          </w:p>
        </w:tc>
      </w:tr>
      <w:tr w:rsidR="00C86E5F" w:rsidRPr="00F6780F" w:rsidTr="00C1116C">
        <w:tblPrEx>
          <w:tblW w:w="9214" w:type="dxa"/>
          <w:tblInd w:w="108" w:type="dxa"/>
          <w:tblPrExChange w:id="76" w:author="Author">
            <w:tblPrEx>
              <w:tblW w:w="9214" w:type="dxa"/>
              <w:tblInd w:w="108" w:type="dxa"/>
            </w:tblPrEx>
          </w:tblPrExChange>
        </w:tblPrEx>
        <w:trPr>
          <w:trHeight w:val="296"/>
          <w:trPrChange w:id="77" w:author="Author">
            <w:trPr>
              <w:gridAfter w:val="0"/>
              <w:trHeight w:val="529"/>
            </w:trPr>
          </w:trPrChange>
        </w:trPr>
        <w:tc>
          <w:tcPr>
            <w:tcW w:w="1418" w:type="dxa"/>
            <w:vMerge/>
            <w:tcBorders>
              <w:top w:val="single" w:sz="4" w:space="0" w:color="auto"/>
              <w:left w:val="single" w:sz="4" w:space="0" w:color="auto"/>
              <w:bottom w:val="single" w:sz="4" w:space="0" w:color="auto"/>
              <w:right w:val="single" w:sz="4" w:space="0" w:color="auto"/>
            </w:tcBorders>
            <w:tcPrChange w:id="78" w:author="Author">
              <w:tcPr>
                <w:tcW w:w="1418" w:type="dxa"/>
                <w:gridSpan w:val="2"/>
                <w:vMerge/>
                <w:tcBorders>
                  <w:top w:val="single" w:sz="4" w:space="0" w:color="auto"/>
                  <w:left w:val="single" w:sz="4" w:space="0" w:color="auto"/>
                  <w:bottom w:val="single" w:sz="4" w:space="0" w:color="auto"/>
                  <w:right w:val="single" w:sz="4" w:space="0" w:color="auto"/>
                </w:tcBorders>
              </w:tcPr>
            </w:tcPrChange>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Change w:id="79" w:author="Author">
              <w:tcPr>
                <w:tcW w:w="2340" w:type="dxa"/>
                <w:gridSpan w:val="2"/>
                <w:vMerge/>
                <w:tcBorders>
                  <w:top w:val="single" w:sz="4" w:space="0" w:color="auto"/>
                  <w:left w:val="single" w:sz="4" w:space="0" w:color="auto"/>
                  <w:bottom w:val="single" w:sz="4" w:space="0" w:color="auto"/>
                  <w:right w:val="single" w:sz="4" w:space="0" w:color="auto"/>
                </w:tcBorders>
                <w:vAlign w:val="center"/>
                <w:hideMark/>
              </w:tcPr>
            </w:tcPrChange>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Change w:id="80" w:author="Author">
              <w:tcPr>
                <w:tcW w:w="5456" w:type="dxa"/>
                <w:gridSpan w:val="2"/>
                <w:vMerge/>
                <w:tcBorders>
                  <w:top w:val="single" w:sz="4" w:space="0" w:color="auto"/>
                  <w:left w:val="single" w:sz="4" w:space="0" w:color="auto"/>
                  <w:bottom w:val="single" w:sz="4" w:space="0" w:color="auto"/>
                  <w:right w:val="single" w:sz="4" w:space="0" w:color="auto"/>
                </w:tcBorders>
                <w:vAlign w:val="center"/>
                <w:hideMark/>
              </w:tcPr>
            </w:tcPrChange>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r>
      <w:tr w:rsidR="00C86E5F"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012</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ins w:id="81" w:author="Author">
              <w:r w:rsidR="00120813">
                <w:rPr>
                  <w:rFonts w:ascii="Times New Roman" w:eastAsia="Times New Roman" w:hAnsi="Times New Roman" w:cs="Times New Roman"/>
                  <w:sz w:val="20"/>
                  <w:szCs w:val="20"/>
                  <w:lang w:eastAsia="en-GB"/>
                </w:rPr>
                <w:t>6</w:t>
              </w:r>
            </w:ins>
            <w:del w:id="82" w:author="Author">
              <w:r w:rsidDel="00120813">
                <w:rPr>
                  <w:rFonts w:ascii="Times New Roman" w:eastAsia="Times New Roman" w:hAnsi="Times New Roman" w:cs="Times New Roman"/>
                  <w:sz w:val="20"/>
                  <w:szCs w:val="20"/>
                  <w:lang w:eastAsia="en-GB"/>
                </w:rPr>
                <w:delText>5</w:delText>
              </w:r>
            </w:del>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ins w:id="83" w:author="Author">
              <w:r w:rsidR="00A226D0">
                <w:rPr>
                  <w:rFonts w:ascii="Times New Roman" w:eastAsia="Times New Roman" w:hAnsi="Times New Roman" w:cs="Times New Roman"/>
                  <w:sz w:val="20"/>
                  <w:szCs w:val="20"/>
                  <w:lang w:eastAsia="en-GB"/>
                </w:rPr>
                <w:t xml:space="preserve">echnical </w:t>
              </w:r>
            </w:ins>
            <w:r w:rsidRPr="00F6780F">
              <w:rPr>
                <w:rFonts w:ascii="Times New Roman" w:eastAsia="Times New Roman" w:hAnsi="Times New Roman" w:cs="Times New Roman"/>
                <w:sz w:val="20"/>
                <w:szCs w:val="20"/>
                <w:lang w:eastAsia="en-GB"/>
              </w:rPr>
              <w:t>P</w:t>
            </w:r>
            <w:ins w:id="84" w:author="Author">
              <w:r w:rsidR="00A226D0">
                <w:rPr>
                  <w:rFonts w:ascii="Times New Roman" w:eastAsia="Times New Roman" w:hAnsi="Times New Roman" w:cs="Times New Roman"/>
                  <w:sz w:val="20"/>
                  <w:szCs w:val="20"/>
                  <w:lang w:eastAsia="en-GB"/>
                </w:rPr>
                <w:t>rovisions</w:t>
              </w:r>
            </w:ins>
            <w:r w:rsidRPr="00F6780F">
              <w:rPr>
                <w:rFonts w:ascii="Times New Roman" w:eastAsia="Times New Roman" w:hAnsi="Times New Roman" w:cs="Times New Roman"/>
                <w:sz w:val="20"/>
                <w:szCs w:val="20"/>
                <w:lang w:eastAsia="en-GB"/>
              </w:rPr>
              <w:t xml:space="preserve"> as a whole</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w:t>
            </w:r>
            <w:del w:id="85" w:author="Author">
              <w:r w:rsidRPr="00F6780F" w:rsidDel="008A4210">
                <w:rPr>
                  <w:rFonts w:ascii="Times New Roman" w:eastAsia="Times New Roman" w:hAnsi="Times New Roman" w:cs="Times New Roman"/>
                  <w:sz w:val="20"/>
                  <w:szCs w:val="20"/>
                  <w:lang w:eastAsia="en-GB"/>
                </w:rPr>
                <w:delText xml:space="preserve">TP </w:delText>
              </w:r>
            </w:del>
            <w:ins w:id="86" w:author="Author">
              <w:r w:rsidR="008A4210">
                <w:rPr>
                  <w:rFonts w:ascii="Times New Roman" w:eastAsia="Times New Roman" w:hAnsi="Times New Roman" w:cs="Times New Roman"/>
                  <w:sz w:val="20"/>
                  <w:szCs w:val="20"/>
                  <w:lang w:eastAsia="en-GB"/>
                </w:rPr>
                <w:t>technical provisions</w:t>
              </w:r>
              <w:r w:rsidR="008A4210" w:rsidRPr="00F6780F">
                <w:rPr>
                  <w:rFonts w:ascii="Times New Roman" w:eastAsia="Times New Roman" w:hAnsi="Times New Roman" w:cs="Times New Roman"/>
                  <w:sz w:val="20"/>
                  <w:szCs w:val="20"/>
                  <w:lang w:eastAsia="en-GB"/>
                </w:rPr>
                <w:t xml:space="preserve"> </w:t>
              </w:r>
            </w:ins>
            <w:r w:rsidRPr="00F6780F">
              <w:rPr>
                <w:rFonts w:ascii="Times New Roman" w:eastAsia="Times New Roman" w:hAnsi="Times New Roman" w:cs="Times New Roman"/>
                <w:sz w:val="20"/>
                <w:szCs w:val="20"/>
                <w:lang w:eastAsia="en-GB"/>
              </w:rPr>
              <w:t>as a whole corresponding to risks covered prior to period.</w:t>
            </w:r>
          </w:p>
          <w:p w:rsidR="00E776BF" w:rsidRDefault="00E776BF" w:rsidP="00792C1B">
            <w:pPr>
              <w:spacing w:after="0" w:line="240" w:lineRule="auto"/>
              <w:rPr>
                <w:rFonts w:ascii="Times New Roman" w:eastAsia="Times New Roman" w:hAnsi="Times New Roman" w:cs="Times New Roman"/>
                <w:sz w:val="20"/>
                <w:szCs w:val="20"/>
                <w:lang w:eastAsia="en-GB"/>
              </w:rPr>
            </w:pPr>
          </w:p>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comment </w:t>
            </w:r>
            <w:r w:rsidR="003B73A5">
              <w:rPr>
                <w:rFonts w:ascii="Times New Roman" w:eastAsia="Times New Roman" w:hAnsi="Times New Roman" w:cs="Times New Roman"/>
                <w:sz w:val="20"/>
                <w:szCs w:val="20"/>
                <w:lang w:eastAsia="en-GB"/>
              </w:rPr>
              <w:t>on C0010 / R0050</w:t>
            </w:r>
          </w:p>
        </w:tc>
      </w:tr>
      <w:tr w:rsidR="00C86E5F" w:rsidRPr="00F6780F" w:rsidTr="002F78DD">
        <w:trPr>
          <w:trHeight w:val="9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R013</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ins w:id="87" w:author="Author">
              <w:r w:rsidR="00120813">
                <w:rPr>
                  <w:rFonts w:ascii="Times New Roman" w:eastAsia="Times New Roman" w:hAnsi="Times New Roman" w:cs="Times New Roman"/>
                  <w:sz w:val="20"/>
                  <w:szCs w:val="20"/>
                  <w:lang w:eastAsia="en-GB"/>
                </w:rPr>
                <w:t>7</w:t>
              </w:r>
            </w:ins>
            <w:del w:id="88" w:author="Author">
              <w:r w:rsidDel="00120813">
                <w:rPr>
                  <w:rFonts w:ascii="Times New Roman" w:eastAsia="Times New Roman" w:hAnsi="Times New Roman" w:cs="Times New Roman"/>
                  <w:sz w:val="20"/>
                  <w:szCs w:val="20"/>
                  <w:lang w:eastAsia="en-GB"/>
                </w:rPr>
                <w:delText>6</w:delText>
              </w:r>
            </w:del>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BB3F9A">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BB3F9A">
              <w:rPr>
                <w:rFonts w:ascii="Times New Roman" w:eastAsia="Times New Roman" w:hAnsi="Times New Roman" w:cs="Times New Roman"/>
                <w:sz w:val="20"/>
                <w:szCs w:val="20"/>
                <w:lang w:eastAsia="en-GB"/>
              </w:rPr>
              <w:t>instructions</w:t>
            </w:r>
            <w:r w:rsidR="00BB3F9A"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C0010/R0060</w:t>
            </w:r>
            <w:r w:rsidR="00BB3F9A">
              <w:rPr>
                <w:rFonts w:ascii="Times New Roman" w:eastAsia="Times New Roman" w:hAnsi="Times New Roman" w:cs="Times New Roman"/>
                <w:sz w:val="20"/>
                <w:szCs w:val="20"/>
                <w:lang w:eastAsia="en-GB"/>
              </w:rPr>
              <w:t>.</w:t>
            </w:r>
          </w:p>
        </w:tc>
      </w:tr>
      <w:tr w:rsidR="00C86E5F"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R0140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ins w:id="89" w:author="Author">
              <w:r w:rsidR="00120813">
                <w:rPr>
                  <w:rFonts w:ascii="Times New Roman" w:eastAsia="Times New Roman" w:hAnsi="Times New Roman" w:cs="Times New Roman"/>
                  <w:sz w:val="20"/>
                  <w:szCs w:val="20"/>
                  <w:lang w:eastAsia="en-GB"/>
                </w:rPr>
                <w:t>8</w:t>
              </w:r>
            </w:ins>
            <w:del w:id="90" w:author="Author">
              <w:r w:rsidDel="00120813">
                <w:rPr>
                  <w:rFonts w:ascii="Times New Roman" w:eastAsia="Times New Roman" w:hAnsi="Times New Roman" w:cs="Times New Roman"/>
                  <w:sz w:val="20"/>
                  <w:szCs w:val="20"/>
                  <w:lang w:eastAsia="en-GB"/>
                </w:rPr>
                <w:delText>7</w:delText>
              </w:r>
            </w:del>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BB3F9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c</w:t>
            </w:r>
            <w:r w:rsidRPr="00F6780F">
              <w:rPr>
                <w:rFonts w:ascii="Times New Roman" w:eastAsia="Times New Roman" w:hAnsi="Times New Roman" w:cs="Times New Roman"/>
                <w:sz w:val="20"/>
                <w:szCs w:val="20"/>
                <w:lang w:eastAsia="en-GB"/>
              </w:rPr>
              <w:t>hanges related to risks covered prior to period, gross of reinsurance</w:t>
            </w:r>
            <w:r>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p w:rsidR="00C86E5F" w:rsidRPr="00F6780F" w:rsidRDefault="00C86E5F">
            <w:pPr>
              <w:spacing w:after="0" w:line="240" w:lineRule="auto"/>
              <w:rPr>
                <w:rFonts w:ascii="Times New Roman" w:eastAsia="Times New Roman" w:hAnsi="Times New Roman" w:cs="Times New Roman"/>
                <w:sz w:val="20"/>
                <w:szCs w:val="20"/>
                <w:lang w:eastAsia="en-GB"/>
              </w:rPr>
            </w:pPr>
          </w:p>
        </w:tc>
      </w:tr>
    </w:tbl>
    <w:p w:rsidR="006E4A52" w:rsidRPr="00F6780F" w:rsidRDefault="006E4A52"/>
    <w:sectPr w:rsidR="006E4A52" w:rsidRPr="00F6780F"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14264"/>
    <w:multiLevelType w:val="hybridMultilevel"/>
    <w:tmpl w:val="FECED6F8"/>
    <w:lvl w:ilvl="0" w:tplc="965010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0631B"/>
    <w:rsid w:val="000354D9"/>
    <w:rsid w:val="000822C3"/>
    <w:rsid w:val="000B5C84"/>
    <w:rsid w:val="000E0CE4"/>
    <w:rsid w:val="00120813"/>
    <w:rsid w:val="001872E7"/>
    <w:rsid w:val="001D17F1"/>
    <w:rsid w:val="00230CFF"/>
    <w:rsid w:val="00264DD7"/>
    <w:rsid w:val="002B6772"/>
    <w:rsid w:val="002F78DD"/>
    <w:rsid w:val="0030394A"/>
    <w:rsid w:val="00347FC6"/>
    <w:rsid w:val="0036235F"/>
    <w:rsid w:val="00384DB6"/>
    <w:rsid w:val="003B38A3"/>
    <w:rsid w:val="003B5D42"/>
    <w:rsid w:val="003B73A5"/>
    <w:rsid w:val="00404C06"/>
    <w:rsid w:val="00422836"/>
    <w:rsid w:val="00437238"/>
    <w:rsid w:val="00460E9B"/>
    <w:rsid w:val="00463072"/>
    <w:rsid w:val="00467984"/>
    <w:rsid w:val="004A1BDC"/>
    <w:rsid w:val="004F1D21"/>
    <w:rsid w:val="004F543E"/>
    <w:rsid w:val="00504A99"/>
    <w:rsid w:val="0053229A"/>
    <w:rsid w:val="00542490"/>
    <w:rsid w:val="005446B2"/>
    <w:rsid w:val="00551B31"/>
    <w:rsid w:val="005760DF"/>
    <w:rsid w:val="005837DB"/>
    <w:rsid w:val="005D5C6B"/>
    <w:rsid w:val="00626ACD"/>
    <w:rsid w:val="00640E5C"/>
    <w:rsid w:val="00654B6B"/>
    <w:rsid w:val="006563E8"/>
    <w:rsid w:val="006A2517"/>
    <w:rsid w:val="006A2620"/>
    <w:rsid w:val="006B32AF"/>
    <w:rsid w:val="006B5450"/>
    <w:rsid w:val="006B702D"/>
    <w:rsid w:val="006E4A52"/>
    <w:rsid w:val="006E7150"/>
    <w:rsid w:val="00726C92"/>
    <w:rsid w:val="00786D90"/>
    <w:rsid w:val="00792C1B"/>
    <w:rsid w:val="007E71B5"/>
    <w:rsid w:val="007F1325"/>
    <w:rsid w:val="008006D0"/>
    <w:rsid w:val="00826DE2"/>
    <w:rsid w:val="00852BBF"/>
    <w:rsid w:val="0085559A"/>
    <w:rsid w:val="00862BDB"/>
    <w:rsid w:val="008A4210"/>
    <w:rsid w:val="008E5721"/>
    <w:rsid w:val="008E670D"/>
    <w:rsid w:val="00922B9F"/>
    <w:rsid w:val="00960726"/>
    <w:rsid w:val="009646A1"/>
    <w:rsid w:val="009A30B7"/>
    <w:rsid w:val="009B28AC"/>
    <w:rsid w:val="009C7DA0"/>
    <w:rsid w:val="009F14DB"/>
    <w:rsid w:val="00A21FA0"/>
    <w:rsid w:val="00A226D0"/>
    <w:rsid w:val="00A36D30"/>
    <w:rsid w:val="00A4277D"/>
    <w:rsid w:val="00B11EB0"/>
    <w:rsid w:val="00B22AFE"/>
    <w:rsid w:val="00B23FEE"/>
    <w:rsid w:val="00B751E6"/>
    <w:rsid w:val="00B75239"/>
    <w:rsid w:val="00B917AF"/>
    <w:rsid w:val="00BB3F9A"/>
    <w:rsid w:val="00BD072C"/>
    <w:rsid w:val="00BD20BE"/>
    <w:rsid w:val="00C05E3D"/>
    <w:rsid w:val="00C1116C"/>
    <w:rsid w:val="00C86E5F"/>
    <w:rsid w:val="00C924A9"/>
    <w:rsid w:val="00CB1B9D"/>
    <w:rsid w:val="00CF1602"/>
    <w:rsid w:val="00D25586"/>
    <w:rsid w:val="00D550BC"/>
    <w:rsid w:val="00D75145"/>
    <w:rsid w:val="00D75465"/>
    <w:rsid w:val="00DB322C"/>
    <w:rsid w:val="00DB74B5"/>
    <w:rsid w:val="00DC11F5"/>
    <w:rsid w:val="00DF01D9"/>
    <w:rsid w:val="00DF262F"/>
    <w:rsid w:val="00DF7A0B"/>
    <w:rsid w:val="00E1581E"/>
    <w:rsid w:val="00E21179"/>
    <w:rsid w:val="00E641FA"/>
    <w:rsid w:val="00E776BF"/>
    <w:rsid w:val="00E8759B"/>
    <w:rsid w:val="00EA25B0"/>
    <w:rsid w:val="00EA62DA"/>
    <w:rsid w:val="00ED5B8B"/>
    <w:rsid w:val="00ED6BBF"/>
    <w:rsid w:val="00EF2F99"/>
    <w:rsid w:val="00EF5ECF"/>
    <w:rsid w:val="00F6780F"/>
    <w:rsid w:val="00FE5694"/>
    <w:rsid w:val="00FF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BE"/>
    <w:pPr>
      <w:ind w:left="720"/>
      <w:contextualSpacing/>
    </w:pPr>
  </w:style>
  <w:style w:type="paragraph" w:styleId="BalloonText">
    <w:name w:val="Balloon Text"/>
    <w:basedOn w:val="Normal"/>
    <w:link w:val="BalloonTextChar"/>
    <w:uiPriority w:val="99"/>
    <w:semiHidden/>
    <w:unhideWhenUsed/>
    <w:rsid w:val="00404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06"/>
    <w:rPr>
      <w:rFonts w:ascii="Tahoma" w:hAnsi="Tahoma" w:cs="Tahoma"/>
      <w:sz w:val="16"/>
      <w:szCs w:val="16"/>
    </w:rPr>
  </w:style>
  <w:style w:type="character" w:styleId="CommentReference">
    <w:name w:val="annotation reference"/>
    <w:basedOn w:val="DefaultParagraphFont"/>
    <w:uiPriority w:val="99"/>
    <w:semiHidden/>
    <w:unhideWhenUsed/>
    <w:rsid w:val="009B28AC"/>
    <w:rPr>
      <w:sz w:val="16"/>
      <w:szCs w:val="16"/>
    </w:rPr>
  </w:style>
  <w:style w:type="paragraph" w:styleId="CommentText">
    <w:name w:val="annotation text"/>
    <w:basedOn w:val="Normal"/>
    <w:link w:val="CommentTextChar"/>
    <w:uiPriority w:val="99"/>
    <w:semiHidden/>
    <w:unhideWhenUsed/>
    <w:rsid w:val="009B28AC"/>
    <w:pPr>
      <w:spacing w:line="240" w:lineRule="auto"/>
    </w:pPr>
    <w:rPr>
      <w:sz w:val="20"/>
      <w:szCs w:val="20"/>
    </w:rPr>
  </w:style>
  <w:style w:type="character" w:customStyle="1" w:styleId="CommentTextChar">
    <w:name w:val="Comment Text Char"/>
    <w:basedOn w:val="DefaultParagraphFont"/>
    <w:link w:val="CommentText"/>
    <w:uiPriority w:val="99"/>
    <w:semiHidden/>
    <w:rsid w:val="009B28AC"/>
    <w:rPr>
      <w:sz w:val="20"/>
      <w:szCs w:val="20"/>
    </w:rPr>
  </w:style>
  <w:style w:type="paragraph" w:styleId="CommentSubject">
    <w:name w:val="annotation subject"/>
    <w:basedOn w:val="CommentText"/>
    <w:next w:val="CommentText"/>
    <w:link w:val="CommentSubjectChar"/>
    <w:uiPriority w:val="99"/>
    <w:semiHidden/>
    <w:unhideWhenUsed/>
    <w:rsid w:val="00A21FA0"/>
    <w:rPr>
      <w:b/>
      <w:bCs/>
    </w:rPr>
  </w:style>
  <w:style w:type="character" w:customStyle="1" w:styleId="CommentSubjectChar">
    <w:name w:val="Comment Subject Char"/>
    <w:basedOn w:val="CommentTextChar"/>
    <w:link w:val="CommentSubject"/>
    <w:uiPriority w:val="99"/>
    <w:semiHidden/>
    <w:rsid w:val="00A21F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BE"/>
    <w:pPr>
      <w:ind w:left="720"/>
      <w:contextualSpacing/>
    </w:pPr>
  </w:style>
  <w:style w:type="paragraph" w:styleId="BalloonText">
    <w:name w:val="Balloon Text"/>
    <w:basedOn w:val="Normal"/>
    <w:link w:val="BalloonTextChar"/>
    <w:uiPriority w:val="99"/>
    <w:semiHidden/>
    <w:unhideWhenUsed/>
    <w:rsid w:val="00404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06"/>
    <w:rPr>
      <w:rFonts w:ascii="Tahoma" w:hAnsi="Tahoma" w:cs="Tahoma"/>
      <w:sz w:val="16"/>
      <w:szCs w:val="16"/>
    </w:rPr>
  </w:style>
  <w:style w:type="character" w:styleId="CommentReference">
    <w:name w:val="annotation reference"/>
    <w:basedOn w:val="DefaultParagraphFont"/>
    <w:uiPriority w:val="99"/>
    <w:semiHidden/>
    <w:unhideWhenUsed/>
    <w:rsid w:val="009B28AC"/>
    <w:rPr>
      <w:sz w:val="16"/>
      <w:szCs w:val="16"/>
    </w:rPr>
  </w:style>
  <w:style w:type="paragraph" w:styleId="CommentText">
    <w:name w:val="annotation text"/>
    <w:basedOn w:val="Normal"/>
    <w:link w:val="CommentTextChar"/>
    <w:uiPriority w:val="99"/>
    <w:semiHidden/>
    <w:unhideWhenUsed/>
    <w:rsid w:val="009B28AC"/>
    <w:pPr>
      <w:spacing w:line="240" w:lineRule="auto"/>
    </w:pPr>
    <w:rPr>
      <w:sz w:val="20"/>
      <w:szCs w:val="20"/>
    </w:rPr>
  </w:style>
  <w:style w:type="character" w:customStyle="1" w:styleId="CommentTextChar">
    <w:name w:val="Comment Text Char"/>
    <w:basedOn w:val="DefaultParagraphFont"/>
    <w:link w:val="CommentText"/>
    <w:uiPriority w:val="99"/>
    <w:semiHidden/>
    <w:rsid w:val="009B28AC"/>
    <w:rPr>
      <w:sz w:val="20"/>
      <w:szCs w:val="20"/>
    </w:rPr>
  </w:style>
  <w:style w:type="paragraph" w:styleId="CommentSubject">
    <w:name w:val="annotation subject"/>
    <w:basedOn w:val="CommentText"/>
    <w:next w:val="CommentText"/>
    <w:link w:val="CommentSubjectChar"/>
    <w:uiPriority w:val="99"/>
    <w:semiHidden/>
    <w:unhideWhenUsed/>
    <w:rsid w:val="00A21FA0"/>
    <w:rPr>
      <w:b/>
      <w:bCs/>
    </w:rPr>
  </w:style>
  <w:style w:type="character" w:customStyle="1" w:styleId="CommentSubjectChar">
    <w:name w:val="Comment Subject Char"/>
    <w:basedOn w:val="CommentTextChar"/>
    <w:link w:val="CommentSubject"/>
    <w:uiPriority w:val="99"/>
    <w:semiHidden/>
    <w:rsid w:val="00A21F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177709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1851</Words>
  <Characters>10554</Characters>
  <Application>Microsoft Office Word</Application>
  <DocSecurity>0</DocSecurity>
  <Lines>87</Lines>
  <Paragraphs>24</Paragraphs>
  <ScaleCrop>false</ScaleCrop>
  <Company/>
  <LinksUpToDate>false</LinksUpToDate>
  <CharactersWithSpaces>12381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2015-07-02T22:32:00Z</dcterms:created>
  <dcterms:modified xsi:type="dcterms:W3CDTF">2015-07-02T22:32:00Z</dcterms:modified>
</cp:coreProperties>
</file>